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C33CC" w:rsidRDefault="00FF43A4" w:rsidP="00DC33CC">
      <w:pPr>
        <w:bidi/>
        <w:rPr>
          <w:rFonts w:cs="B Nazanin"/>
          <w:sz w:val="28"/>
          <w:szCs w:val="28"/>
          <w:rtl/>
          <w:lang w:bidi="fa-IR"/>
        </w:rPr>
      </w:pPr>
      <w:r>
        <w:t xml:space="preserve">              </w:t>
      </w:r>
      <w:r>
        <w:rPr>
          <w:rFonts w:hint="cs"/>
          <w:rtl/>
          <w:lang w:bidi="fa-IR"/>
        </w:rPr>
        <w:t xml:space="preserve">   </w:t>
      </w:r>
      <w:r w:rsidRPr="00FF43A4">
        <w:rPr>
          <w:rFonts w:cs="B Nazanin" w:hint="cs"/>
          <w:sz w:val="28"/>
          <w:szCs w:val="28"/>
          <w:rtl/>
          <w:lang w:bidi="fa-IR"/>
        </w:rPr>
        <w:t xml:space="preserve">طرح درس و برنامه </w:t>
      </w:r>
      <w:proofErr w:type="spellStart"/>
      <w:r w:rsidRPr="00FF43A4">
        <w:rPr>
          <w:rFonts w:cs="B Nazanin" w:hint="cs"/>
          <w:sz w:val="28"/>
          <w:szCs w:val="28"/>
          <w:rtl/>
          <w:lang w:bidi="fa-IR"/>
        </w:rPr>
        <w:t>نویسی</w:t>
      </w:r>
      <w:proofErr w:type="spellEnd"/>
      <w:r w:rsidRPr="00FF43A4">
        <w:rPr>
          <w:rFonts w:cs="B Nazanin" w:hint="cs"/>
          <w:sz w:val="28"/>
          <w:szCs w:val="28"/>
          <w:rtl/>
          <w:lang w:bidi="fa-IR"/>
        </w:rPr>
        <w:t xml:space="preserve"> چیست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DC33CC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40422E" w:rsidRDefault="00FF43A4" w:rsidP="00DC33CC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 xml:space="preserve"> </w:t>
      </w:r>
      <w:r w:rsidRPr="00FF43A4">
        <w:rPr>
          <w:rFonts w:cs="B Nazanin" w:hint="cs"/>
          <w:sz w:val="28"/>
          <w:szCs w:val="28"/>
          <w:rtl/>
        </w:rPr>
        <w:t xml:space="preserve">  طرح درس به این سؤالات باید جواب دهد</w:t>
      </w:r>
      <w:r w:rsidR="00DC33CC">
        <w:rPr>
          <w:rFonts w:cs="B Nazanin" w:hint="cs"/>
          <w:sz w:val="28"/>
          <w:szCs w:val="28"/>
          <w:rtl/>
        </w:rPr>
        <w:t>:</w:t>
      </w:r>
    </w:p>
    <w:p w:rsidR="00DC33CC" w:rsidRDefault="00DC33CC" w:rsidP="00DC33CC">
      <w:pPr>
        <w:pStyle w:val="ListParagraph"/>
        <w:numPr>
          <w:ilvl w:val="0"/>
          <w:numId w:val="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می خواهیم دانش آموزان چه چیزهایی رات یاد بگیرند؟</w:t>
      </w:r>
    </w:p>
    <w:p w:rsidR="00DC33CC" w:rsidRDefault="00DC33CC" w:rsidP="00DC33CC">
      <w:pPr>
        <w:pStyle w:val="ListParagraph"/>
        <w:numPr>
          <w:ilvl w:val="0"/>
          <w:numId w:val="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هدف های تدریس ما دقیقأ چه چیزهایی هستند؟</w:t>
      </w:r>
    </w:p>
    <w:p w:rsidR="00DC33CC" w:rsidRDefault="00DC33CC" w:rsidP="00DC33CC">
      <w:pPr>
        <w:pStyle w:val="ListParagraph"/>
        <w:numPr>
          <w:ilvl w:val="0"/>
          <w:numId w:val="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با چه نظم منطقی این موضوعات را ادامه می دهیم ؟</w:t>
      </w:r>
    </w:p>
    <w:p w:rsidR="00DC33CC" w:rsidRDefault="00DC33CC" w:rsidP="00DC33CC">
      <w:pPr>
        <w:pStyle w:val="ListParagraph"/>
        <w:numPr>
          <w:ilvl w:val="0"/>
          <w:numId w:val="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مناسبترین روش تدریس برای تحقق این هدف ها کدام است ؟</w:t>
      </w:r>
    </w:p>
    <w:p w:rsidR="00DC33CC" w:rsidRDefault="00DC33CC" w:rsidP="00DC33CC">
      <w:pPr>
        <w:pStyle w:val="ListParagraph"/>
        <w:numPr>
          <w:ilvl w:val="0"/>
          <w:numId w:val="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بعد از ارایه ی درس فرآیند</w:t>
      </w:r>
      <w:r w:rsidR="00AF30E0">
        <w:rPr>
          <w:rFonts w:cs="B Nazanin" w:hint="cs"/>
          <w:sz w:val="28"/>
          <w:szCs w:val="28"/>
          <w:rtl/>
        </w:rPr>
        <w:t xml:space="preserve"> یاددهی و یادگیری را چگونه ارزشیابی کنیم؟</w:t>
      </w:r>
    </w:p>
    <w:p w:rsidR="00AF30E0" w:rsidRDefault="00AF30E0" w:rsidP="00AF30E0">
      <w:pPr>
        <w:bidi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تعریف طرح درس:</w:t>
      </w:r>
    </w:p>
    <w:p w:rsidR="00AF30E0" w:rsidRDefault="00AF30E0" w:rsidP="00AF30E0">
      <w:pPr>
        <w:bidi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بیشتر متون بخصوص متون خارجی از طرح درس بعنوان برنامه درسی یاد شده و تعاریف برای آن ذکر شده است مانند :</w:t>
      </w:r>
    </w:p>
    <w:p w:rsidR="00AF30E0" w:rsidRDefault="00AF30E0" w:rsidP="00AF30E0">
      <w:pPr>
        <w:bidi/>
        <w:ind w:left="360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برنامه درسی عبارت است از یک سلسله وقایع آموزشی طراحی شده که به قصد تحقق نتایج آموزشی برای یک یا چند نفر دانش آموز پیش بینی شده است . (آیزنر)</w:t>
      </w:r>
      <w:proofErr w:type="spellStart"/>
      <w:r>
        <w:rPr>
          <w:rFonts w:cs="B Nazanin"/>
          <w:sz w:val="28"/>
          <w:szCs w:val="28"/>
        </w:rPr>
        <w:t>isner</w:t>
      </w:r>
      <w:proofErr w:type="spellEnd"/>
    </w:p>
    <w:p w:rsidR="00415336" w:rsidRDefault="00AF30E0" w:rsidP="00415336">
      <w:pPr>
        <w:bidi/>
        <w:rPr>
          <w:rtl/>
          <w:lang w:bidi="fa-IR"/>
        </w:rPr>
      </w:pPr>
      <w:r w:rsidRPr="00032586">
        <w:rPr>
          <w:rFonts w:hint="cs"/>
          <w:sz w:val="28"/>
          <w:szCs w:val="28"/>
          <w:rtl/>
          <w:lang w:bidi="fa-IR"/>
        </w:rPr>
        <w:t>تعریف دیگر: برنامه ریزی برای یک جلسه تدریس</w:t>
      </w:r>
      <w:r w:rsidR="00032586" w:rsidRPr="00032586">
        <w:rPr>
          <w:rFonts w:hint="cs"/>
          <w:sz w:val="28"/>
          <w:szCs w:val="28"/>
          <w:rtl/>
          <w:lang w:bidi="fa-IR"/>
        </w:rPr>
        <w:t xml:space="preserve"> </w:t>
      </w:r>
      <w:r w:rsidRPr="00032586">
        <w:rPr>
          <w:rFonts w:hint="cs"/>
          <w:sz w:val="28"/>
          <w:szCs w:val="28"/>
          <w:rtl/>
          <w:lang w:bidi="fa-IR"/>
        </w:rPr>
        <w:t>با محتوای مشخص</w:t>
      </w:r>
      <w:r w:rsidR="00032586" w:rsidRPr="00032586">
        <w:rPr>
          <w:rFonts w:hint="cs"/>
          <w:sz w:val="28"/>
          <w:szCs w:val="28"/>
          <w:rtl/>
          <w:lang w:bidi="fa-IR"/>
        </w:rPr>
        <w:t xml:space="preserve"> در زمان معین جهت تحقق اهداف کلی و رفتاری درس را طرح درس می گویند</w:t>
      </w:r>
      <w:r w:rsidR="00032586">
        <w:rPr>
          <w:rFonts w:hint="cs"/>
          <w:rtl/>
          <w:lang w:bidi="fa-IR"/>
        </w:rPr>
        <w:t xml:space="preserve"> .</w:t>
      </w:r>
    </w:p>
    <w:p w:rsidR="00415336" w:rsidRPr="002347B6" w:rsidRDefault="00032586" w:rsidP="00415336">
      <w:pPr>
        <w:bidi/>
        <w:rPr>
          <w:rFonts w:cs="B Nazanin"/>
          <w:sz w:val="28"/>
          <w:szCs w:val="28"/>
          <w:rtl/>
        </w:rPr>
      </w:pPr>
      <w:r w:rsidRPr="002347B6">
        <w:rPr>
          <w:rFonts w:cs="B Nazanin" w:hint="cs"/>
          <w:sz w:val="28"/>
          <w:szCs w:val="28"/>
          <w:rtl/>
        </w:rPr>
        <w:t>محاسن طرح درس:</w:t>
      </w:r>
    </w:p>
    <w:p w:rsidR="00032586" w:rsidRPr="002347B6" w:rsidRDefault="00032586" w:rsidP="00032586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به معلم اعتماد به نفس می بخشد</w:t>
      </w:r>
      <w:r w:rsidR="003C1F07" w:rsidRPr="002347B6">
        <w:rPr>
          <w:rFonts w:cs="B Nazanin" w:hint="cs"/>
          <w:sz w:val="28"/>
          <w:szCs w:val="28"/>
          <w:rtl/>
        </w:rPr>
        <w:t>.</w:t>
      </w:r>
    </w:p>
    <w:p w:rsidR="003C1F07" w:rsidRPr="002347B6" w:rsidRDefault="003C1F07" w:rsidP="003C1F0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باعث بالا رفتن روحیه مثبت در بین معلمان می شود .</w:t>
      </w:r>
    </w:p>
    <w:p w:rsidR="003C1F07" w:rsidRPr="002347B6" w:rsidRDefault="003C1F07" w:rsidP="003C1F0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روش صحیح استفاده از رسانه های کمک آموزشی</w:t>
      </w:r>
      <w:r w:rsidR="00EF706C" w:rsidRPr="002347B6">
        <w:rPr>
          <w:rFonts w:cs="B Nazanin" w:hint="cs"/>
          <w:sz w:val="28"/>
          <w:szCs w:val="28"/>
          <w:rtl/>
        </w:rPr>
        <w:t xml:space="preserve"> را تعیین می کند .</w:t>
      </w:r>
    </w:p>
    <w:p w:rsidR="009D51E4" w:rsidRPr="002347B6" w:rsidRDefault="009D51E4" w:rsidP="009D51E4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شیوه درست تدریس را معین می کند .</w:t>
      </w:r>
    </w:p>
    <w:p w:rsidR="009D51E4" w:rsidRPr="002347B6" w:rsidRDefault="009D51E4" w:rsidP="009D51E4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 xml:space="preserve">در یاد آوری محفوظات معلم سهم مؤثری دارد. </w:t>
      </w:r>
    </w:p>
    <w:p w:rsidR="009D51E4" w:rsidRPr="002347B6" w:rsidRDefault="009D51E4" w:rsidP="009D51E4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معلم را در رسیدن به هدف های آموزشی کمک می کند .</w:t>
      </w:r>
    </w:p>
    <w:p w:rsidR="009D51E4" w:rsidRPr="002347B6" w:rsidRDefault="009D51E4" w:rsidP="009D51E4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به درس و مطلب ارایه شده انسجام کامل می بخشد .</w:t>
      </w:r>
    </w:p>
    <w:p w:rsidR="009D51E4" w:rsidRPr="002347B6" w:rsidRDefault="00400629" w:rsidP="009D51E4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</w:rPr>
      </w:pPr>
      <w:r w:rsidRPr="002347B6">
        <w:rPr>
          <w:rFonts w:cs="B Nazanin" w:hint="cs"/>
          <w:sz w:val="28"/>
          <w:szCs w:val="28"/>
          <w:rtl/>
        </w:rPr>
        <w:t>روی نکات مهم و اصلی درس توجه کافی مبذول می گردد.</w:t>
      </w:r>
    </w:p>
    <w:p w:rsidR="00400629" w:rsidRPr="00683AE9" w:rsidRDefault="00400629" w:rsidP="00400629">
      <w:pPr>
        <w:pStyle w:val="ListParagraph"/>
        <w:numPr>
          <w:ilvl w:val="0"/>
          <w:numId w:val="5"/>
        </w:numPr>
        <w:bidi/>
      </w:pPr>
      <w:r w:rsidRPr="002347B6">
        <w:rPr>
          <w:rFonts w:cs="B Nazanin" w:hint="cs"/>
          <w:sz w:val="28"/>
          <w:szCs w:val="28"/>
          <w:rtl/>
        </w:rPr>
        <w:t>زمان تدریس را کنترل و اجازه نمی دهد زمان مفید آموزشی بیهوده تلف شود .</w:t>
      </w:r>
    </w:p>
    <w:p w:rsidR="00683AE9" w:rsidRPr="00E266C9" w:rsidRDefault="00683AE9" w:rsidP="00683AE9">
      <w:pPr>
        <w:pStyle w:val="ListParagraph"/>
        <w:numPr>
          <w:ilvl w:val="0"/>
          <w:numId w:val="5"/>
        </w:numPr>
        <w:bidi/>
      </w:pPr>
      <w:r>
        <w:rPr>
          <w:rFonts w:cs="B Nazanin" w:hint="cs"/>
          <w:sz w:val="28"/>
          <w:szCs w:val="28"/>
          <w:rtl/>
          <w:lang w:bidi="fa-IR"/>
        </w:rPr>
        <w:lastRenderedPageBreak/>
        <w:t>باعث تسلط کامل معلم بر موضوع درسی می شود که این امر علاوه بر افزایش یادگیری در دانش آموزان</w:t>
      </w:r>
      <w:r w:rsidR="00E266C9">
        <w:rPr>
          <w:rFonts w:cs="B Nazanin" w:hint="cs"/>
          <w:sz w:val="28"/>
          <w:szCs w:val="28"/>
          <w:rtl/>
          <w:lang w:bidi="fa-IR"/>
        </w:rPr>
        <w:t xml:space="preserve"> موجبات نظم و انضباط را نیز در کلاس فراهم می کند .(یکی از علل بی انضباطی دانش آموزان در کلاس عدم تسلط معلم بر محتوای درسی است .)</w:t>
      </w:r>
    </w:p>
    <w:p w:rsidR="00E266C9" w:rsidRPr="00201AFF" w:rsidRDefault="00E266C9" w:rsidP="00E266C9">
      <w:pPr>
        <w:pStyle w:val="ListParagraph"/>
        <w:numPr>
          <w:ilvl w:val="0"/>
          <w:numId w:val="5"/>
        </w:numPr>
        <w:bidi/>
      </w:pPr>
      <w:r>
        <w:rPr>
          <w:rFonts w:cs="B Nazanin" w:hint="cs"/>
          <w:sz w:val="28"/>
          <w:szCs w:val="28"/>
          <w:rtl/>
          <w:lang w:bidi="fa-IR"/>
        </w:rPr>
        <w:t>در جریان تهیه طرح درس ، معلم فرصت خواهد یافت تا مشکلات و ابهامات احتمالی تدریس را کشف و پیش بینی لازم برای رفع آن به عمل آورد .</w:t>
      </w:r>
    </w:p>
    <w:p w:rsidR="00201AFF" w:rsidRPr="00201AFF" w:rsidRDefault="00201AFF" w:rsidP="00201AFF">
      <w:pPr>
        <w:pStyle w:val="ListParagraph"/>
        <w:numPr>
          <w:ilvl w:val="0"/>
          <w:numId w:val="5"/>
        </w:numPr>
        <w:bidi/>
      </w:pPr>
      <w:r>
        <w:rPr>
          <w:rFonts w:cs="B Nazanin" w:hint="cs"/>
          <w:sz w:val="28"/>
          <w:szCs w:val="28"/>
          <w:rtl/>
          <w:lang w:bidi="fa-IR"/>
        </w:rPr>
        <w:t>طرح درس موجب ایجاد ذوق ، رغبت و نوآوری می شود .</w:t>
      </w:r>
    </w:p>
    <w:p w:rsidR="00201AFF" w:rsidRPr="00201AFF" w:rsidRDefault="00201AFF" w:rsidP="00201AFF">
      <w:pPr>
        <w:pStyle w:val="ListParagraph"/>
        <w:numPr>
          <w:ilvl w:val="0"/>
          <w:numId w:val="5"/>
        </w:numPr>
        <w:bidi/>
      </w:pPr>
      <w:r>
        <w:rPr>
          <w:rFonts w:cs="B Nazanin" w:hint="cs"/>
          <w:sz w:val="28"/>
          <w:szCs w:val="28"/>
          <w:rtl/>
          <w:lang w:bidi="fa-IR"/>
        </w:rPr>
        <w:t>طرح درس موجب می شود معلم پیش بینی لازم را برای تهیه و تدارک وسایل آموزشی و رسانه ها به عمل آورد .</w:t>
      </w:r>
    </w:p>
    <w:p w:rsidR="00201AFF" w:rsidRPr="00201AFF" w:rsidRDefault="00201AFF" w:rsidP="00201AFF">
      <w:pPr>
        <w:pStyle w:val="ListParagraph"/>
        <w:numPr>
          <w:ilvl w:val="0"/>
          <w:numId w:val="5"/>
        </w:numPr>
        <w:bidi/>
      </w:pPr>
      <w:r>
        <w:rPr>
          <w:rFonts w:cs="B Nazanin" w:hint="cs"/>
          <w:sz w:val="28"/>
          <w:szCs w:val="28"/>
          <w:rtl/>
          <w:lang w:bidi="fa-IR"/>
        </w:rPr>
        <w:t>طرح درس موجب می شود تا معلم مقدار و نوع تکلیف را از قبل آماده کند .</w:t>
      </w:r>
    </w:p>
    <w:p w:rsidR="00201AFF" w:rsidRDefault="00201AFF" w:rsidP="00201AFF">
      <w:pPr>
        <w:bidi/>
        <w:ind w:left="360"/>
        <w:rPr>
          <w:rFonts w:cs="B Nazanin"/>
          <w:sz w:val="28"/>
          <w:szCs w:val="28"/>
        </w:rPr>
      </w:pPr>
      <w:r w:rsidRPr="00201AFF">
        <w:rPr>
          <w:rFonts w:cs="B Nazanin" w:hint="cs"/>
          <w:sz w:val="28"/>
          <w:szCs w:val="28"/>
          <w:rtl/>
        </w:rPr>
        <w:t>انواع طرح درس :</w:t>
      </w:r>
    </w:p>
    <w:p w:rsidR="00201AFF" w:rsidRDefault="000B2553" w:rsidP="00201AFF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طرح درس را می توان به سالانه ، ماهانه ، هفتگی و روزانه تقسیم نمود اما شیوه مرسوم تقسیم طرح درس به دو نوع سالانه و روزانه می باشد . که ابتدا برای طرح درس سالانه</w:t>
      </w:r>
      <w:r w:rsidR="00C0597D">
        <w:rPr>
          <w:rFonts w:cs="B Nazanin" w:hint="cs"/>
          <w:sz w:val="28"/>
          <w:szCs w:val="28"/>
          <w:rtl/>
          <w:lang w:bidi="fa-IR"/>
        </w:rPr>
        <w:t xml:space="preserve"> توضیح مختصری ارایه می دهیم .</w:t>
      </w:r>
    </w:p>
    <w:p w:rsidR="00C0597D" w:rsidRDefault="00C0597D" w:rsidP="00C0597D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طرح درس سالانه :</w:t>
      </w:r>
    </w:p>
    <w:p w:rsidR="00C0597D" w:rsidRDefault="00C0597D" w:rsidP="00C0597D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اهداف کلی هر موضوع درسی را در هر پایه همراه با جدول زمان بندی شده محتوای درسی در یک سال تحصیلی نشان می دهد که در ابتدای سال طراحی و به تعداد ماهها تقسیم می شود . لازم است در طراحی آن</w:t>
      </w:r>
      <w:r w:rsidR="00A23405">
        <w:rPr>
          <w:rFonts w:cs="B Nazanin" w:hint="cs"/>
          <w:sz w:val="28"/>
          <w:szCs w:val="28"/>
          <w:rtl/>
          <w:lang w:bidi="fa-IR"/>
        </w:rPr>
        <w:t xml:space="preserve"> نکات زیر رعایت گردد . </w:t>
      </w:r>
    </w:p>
    <w:p w:rsidR="00A23405" w:rsidRDefault="00A23405" w:rsidP="00A23405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اوقات تعطیلی را از روی تقویم سالانه محاسبه و از کل اوقات مفید تحصیلی کسر گردد .</w:t>
      </w:r>
    </w:p>
    <w:p w:rsidR="00B47355" w:rsidRDefault="00A23405" w:rsidP="00A23405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ایام امتحانات جزو اوقات مفید آموزشی محاسبه نگردد .</w:t>
      </w:r>
    </w:p>
    <w:p w:rsidR="00B47355" w:rsidRDefault="00B47355" w:rsidP="00B47355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طراحی ، هدف کلی هر ماده درسی نوشته شود .</w:t>
      </w:r>
    </w:p>
    <w:p w:rsidR="00A23405" w:rsidRDefault="00B47355" w:rsidP="00B47355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گردش علمی  ، آزمون های تکوینی</w:t>
      </w:r>
      <w:r w:rsidR="00A2340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، اردوهای تربیتی و تفریحی پیش بینی و در طراحی منظور گردد .</w:t>
      </w:r>
    </w:p>
    <w:p w:rsidR="00CA5002" w:rsidRDefault="00B47355" w:rsidP="00F93721">
      <w:pPr>
        <w:pStyle w:val="ListParagraph"/>
        <w:numPr>
          <w:ilvl w:val="0"/>
          <w:numId w:val="7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طرح درس سالانه جهت شفاف و روشن بودن به ماهها نیز تقسیم گردد .</w:t>
      </w:r>
    </w:p>
    <w:p w:rsidR="00F93721" w:rsidRDefault="00F93721" w:rsidP="00F93721">
      <w:pPr>
        <w:bidi/>
        <w:rPr>
          <w:rFonts w:cs="B Nazanin"/>
          <w:sz w:val="28"/>
          <w:szCs w:val="28"/>
          <w:lang w:bidi="fa-IR"/>
        </w:rPr>
      </w:pPr>
    </w:p>
    <w:p w:rsidR="00F93721" w:rsidRPr="00F93721" w:rsidRDefault="00F93721" w:rsidP="00F93721">
      <w:pPr>
        <w:bidi/>
        <w:rPr>
          <w:ins w:id="0" w:author="Aria TM" w:date="2013-10-04T03:34:00Z"/>
          <w:rFonts w:cs="B Nazanin"/>
          <w:sz w:val="28"/>
          <w:szCs w:val="28"/>
          <w:lang w:bidi="fa-IR"/>
        </w:rPr>
      </w:pPr>
    </w:p>
    <w:p w:rsidR="00CA5002" w:rsidRDefault="00CA5002" w:rsidP="00CA5002">
      <w:pPr>
        <w:bidi/>
      </w:pPr>
    </w:p>
    <w:p w:rsidR="00414476" w:rsidRDefault="00414476" w:rsidP="00414476">
      <w:pPr>
        <w:bidi/>
      </w:pPr>
    </w:p>
    <w:p w:rsidR="00414476" w:rsidRDefault="00414476" w:rsidP="00414476">
      <w:pPr>
        <w:bidi/>
      </w:pPr>
    </w:p>
    <w:p w:rsidR="00414476" w:rsidRDefault="00414476" w:rsidP="00414476">
      <w:pPr>
        <w:bidi/>
        <w:rPr>
          <w:ins w:id="1" w:author="Aria TM" w:date="2013-10-04T03:34:00Z"/>
        </w:rPr>
      </w:pPr>
    </w:p>
    <w:p w:rsidR="00430279" w:rsidRDefault="00430279" w:rsidP="00CA5002">
      <w:pPr>
        <w:bidi/>
        <w:rPr>
          <w:rtl/>
        </w:rPr>
      </w:pPr>
      <w:r>
        <w:rPr>
          <w:rFonts w:hint="cs"/>
          <w:rtl/>
        </w:rPr>
        <w:t>طرح درس سالانه :</w:t>
      </w:r>
    </w:p>
    <w:tbl>
      <w:tblPr>
        <w:tblStyle w:val="TableGrid"/>
        <w:bidiVisual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430279" w:rsidTr="00F66F10">
        <w:tc>
          <w:tcPr>
            <w:tcW w:w="9576" w:type="dxa"/>
            <w:gridSpan w:val="8"/>
          </w:tcPr>
          <w:p w:rsidR="00430279" w:rsidRDefault="00430279" w:rsidP="00F66F10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ماده درسی:                            پایه تحصیلی:                    دوره تحصیلی:                       سال تحصیلی:</w:t>
            </w:r>
          </w:p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تعداد صفحات کتاب :                تعداد ساعت در برنامه هفتگی :                                         نام معلم:    </w:t>
            </w:r>
            <w:r>
              <w:rPr>
                <w:rtl/>
              </w:rPr>
              <w:tab/>
            </w:r>
          </w:p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      </w:t>
            </w: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هدف کلی ماده درسی</w:t>
            </w:r>
          </w:p>
        </w:tc>
        <w:tc>
          <w:tcPr>
            <w:tcW w:w="8379" w:type="dxa"/>
            <w:gridSpan w:val="7"/>
          </w:tcPr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Default="00430279" w:rsidP="00F66F10">
            <w:pPr>
              <w:bidi/>
              <w:rPr>
                <w:u w:val="single"/>
                <w:rtl/>
              </w:rPr>
            </w:pPr>
          </w:p>
          <w:p w:rsidR="00430279" w:rsidRPr="00EF67B3" w:rsidRDefault="00430279" w:rsidP="00F66F10">
            <w:pPr>
              <w:bidi/>
              <w:rPr>
                <w:u w:val="single"/>
                <w:rtl/>
              </w:rPr>
            </w:pPr>
          </w:p>
        </w:tc>
      </w:tr>
      <w:tr w:rsidR="00430279" w:rsidTr="00F66F10">
        <w:tc>
          <w:tcPr>
            <w:tcW w:w="1197" w:type="dxa"/>
            <w:tcBorders>
              <w:tr2bl w:val="single" w:sz="4" w:space="0" w:color="auto"/>
            </w:tcBorders>
          </w:tcPr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Pr="00422B2E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ماهها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روزهای مفید آموزشی در این ماه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تعداد جلسه اختصاص داده شده 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تعداد جلساتی که در این ماه   به تدریس اختصاص داده می شود 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تدریس از صفحه..... تا</w:t>
            </w:r>
          </w:p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صفحه.....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تاریخ امتحان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گردش علمی</w:t>
            </w: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اردو</w:t>
            </w: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مهر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Pr="00BA688C" w:rsidRDefault="00430279" w:rsidP="00F66F10">
            <w:pPr>
              <w:bidi/>
              <w:rPr>
                <w:color w:val="000000" w:themeColor="text1"/>
                <w:rtl/>
                <w:lang w:bidi="fa-IR"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آبان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آذر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دی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بهمن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اسفند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فروردین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اردیبهشت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  <w:tr w:rsidR="00430279" w:rsidTr="00F66F10"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خرداد</w:t>
            </w:r>
          </w:p>
          <w:p w:rsidR="00430279" w:rsidRDefault="00430279" w:rsidP="00F66F10">
            <w:pPr>
              <w:bidi/>
              <w:rPr>
                <w:rtl/>
              </w:rPr>
            </w:pPr>
          </w:p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  <w:tc>
          <w:tcPr>
            <w:tcW w:w="1197" w:type="dxa"/>
          </w:tcPr>
          <w:p w:rsidR="00430279" w:rsidRDefault="00430279" w:rsidP="00F66F10">
            <w:pPr>
              <w:bidi/>
              <w:rPr>
                <w:rtl/>
              </w:rPr>
            </w:pPr>
          </w:p>
        </w:tc>
      </w:tr>
    </w:tbl>
    <w:p w:rsidR="00F93721" w:rsidRDefault="00F93721" w:rsidP="00F93721">
      <w:pPr>
        <w:bidi/>
        <w:rPr>
          <w:ins w:id="2" w:author="Aria TM" w:date="2013-10-04T03:35:00Z"/>
          <w:rFonts w:cs="B Nazanin"/>
          <w:sz w:val="28"/>
          <w:szCs w:val="28"/>
        </w:rPr>
      </w:pPr>
    </w:p>
    <w:p w:rsidR="00414476" w:rsidRDefault="00414476" w:rsidP="00414476">
      <w:pPr>
        <w:bidi/>
        <w:rPr>
          <w:rFonts w:cs="B Nazanin"/>
          <w:sz w:val="28"/>
          <w:szCs w:val="28"/>
        </w:rPr>
      </w:pPr>
    </w:p>
    <w:p w:rsidR="00686D69" w:rsidRDefault="00686D69" w:rsidP="00A961CC">
      <w:pPr>
        <w:bidi/>
        <w:rPr>
          <w:rFonts w:cs="B Nazanin"/>
          <w:sz w:val="28"/>
          <w:szCs w:val="28"/>
          <w:rtl/>
        </w:rPr>
      </w:pPr>
      <w:r w:rsidRPr="00686D69">
        <w:rPr>
          <w:rFonts w:cs="B Nazanin" w:hint="cs"/>
          <w:sz w:val="28"/>
          <w:szCs w:val="28"/>
          <w:rtl/>
        </w:rPr>
        <w:t>طرح درس روزانه :</w:t>
      </w:r>
    </w:p>
    <w:p w:rsidR="0018548A" w:rsidRDefault="0018548A" w:rsidP="0018548A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محتوای طرح درس روزانه :</w:t>
      </w:r>
    </w:p>
    <w:p w:rsidR="0018548A" w:rsidRDefault="0018548A" w:rsidP="0018548A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الف) مشخصات :</w:t>
      </w:r>
    </w:p>
    <w:tbl>
      <w:tblPr>
        <w:tblStyle w:val="TableGrid"/>
        <w:bidiVisual/>
        <w:tblW w:w="0" w:type="auto"/>
        <w:tblLook w:val="04A0"/>
      </w:tblPr>
      <w:tblGrid>
        <w:gridCol w:w="9576"/>
      </w:tblGrid>
      <w:tr w:rsidR="0018548A" w:rsidTr="0018548A">
        <w:tc>
          <w:tcPr>
            <w:tcW w:w="9576" w:type="dxa"/>
          </w:tcPr>
          <w:p w:rsidR="0018548A" w:rsidRPr="001621B7" w:rsidRDefault="0018548A" w:rsidP="0018548A">
            <w:pPr>
              <w:bidi/>
              <w:spacing w:line="480" w:lineRule="auto"/>
              <w:rPr>
                <w:rFonts w:cs="B Nazanin"/>
                <w:sz w:val="28"/>
                <w:szCs w:val="28"/>
                <w:rtl/>
              </w:rPr>
            </w:pPr>
            <w:r w:rsidRPr="001621B7">
              <w:rPr>
                <w:rFonts w:cs="B Nazanin" w:hint="cs"/>
                <w:sz w:val="28"/>
                <w:szCs w:val="28"/>
                <w:rtl/>
              </w:rPr>
              <w:t>ماده درسی:                            پایه تحصیلی:                    دوره تحصیلی:                       سال تحصیلی:</w:t>
            </w:r>
          </w:p>
          <w:p w:rsidR="0018548A" w:rsidRDefault="0018548A" w:rsidP="0018548A">
            <w:pPr>
              <w:bidi/>
              <w:rPr>
                <w:rtl/>
              </w:rPr>
            </w:pPr>
            <w:r w:rsidRPr="001621B7">
              <w:rPr>
                <w:rFonts w:cs="B Nazanin" w:hint="cs"/>
                <w:sz w:val="28"/>
                <w:szCs w:val="28"/>
                <w:rtl/>
              </w:rPr>
              <w:t>تعداد صفحات کتاب :                تعداد ساعت در برنامه هفتگی :                                         نام معلم:</w:t>
            </w:r>
          </w:p>
          <w:p w:rsidR="0018548A" w:rsidRDefault="0018548A" w:rsidP="0018548A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18548A" w:rsidRDefault="001621B7" w:rsidP="0018548A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ب) هدف های درس :</w:t>
      </w:r>
    </w:p>
    <w:p w:rsidR="00686D69" w:rsidRDefault="00686D69" w:rsidP="00686D6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طرح درس روزانه اهداف باید صریح ، دقیق و در دو شکل هدف های کلی درسی و هدف های رفتاری بیان شوند .</w:t>
      </w:r>
      <w:r w:rsidR="0008123B">
        <w:rPr>
          <w:rFonts w:cs="B Nazanin" w:hint="cs"/>
          <w:sz w:val="28"/>
          <w:szCs w:val="28"/>
          <w:rtl/>
        </w:rPr>
        <w:t xml:space="preserve"> در واقع بیان بهتر و دقیقتر اهداف جریان تدریس را شکل می دهد . </w:t>
      </w:r>
    </w:p>
    <w:p w:rsidR="00E82CB3" w:rsidRDefault="0008123B" w:rsidP="0008123B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هدفهای کلی درس : نتایجی است که انتظار می رود پس از آموزش یک موضوع درسی عاید دانش آموزان گردد . هدف های کلی درسی با فعل غیر رفتاری بیان می شود .</w:t>
      </w:r>
    </w:p>
    <w:p w:rsidR="0008123B" w:rsidRDefault="00E82CB3" w:rsidP="00E82CB3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هدف های رفتاری: اعمال و رفتارهایی هستند که باید دانش آموز انجام دهد تا معلوم شود موضوع مورد نظر را آموخته است .</w:t>
      </w:r>
      <w:r w:rsidR="00730A7D">
        <w:rPr>
          <w:rFonts w:cs="B Nazanin" w:hint="cs"/>
          <w:sz w:val="28"/>
          <w:szCs w:val="28"/>
          <w:rtl/>
        </w:rPr>
        <w:t xml:space="preserve"> این هدف ها به ما اجازه می دهند موفقیت های تدریس را ارزشیابی کنیم</w:t>
      </w:r>
      <w:r w:rsidR="0008123B">
        <w:rPr>
          <w:rFonts w:cs="B Nazanin" w:hint="cs"/>
          <w:sz w:val="28"/>
          <w:szCs w:val="28"/>
          <w:rtl/>
        </w:rPr>
        <w:t xml:space="preserve"> </w:t>
      </w:r>
      <w:r w:rsidR="00730A7D">
        <w:rPr>
          <w:rFonts w:cs="B Nazanin" w:hint="cs"/>
          <w:sz w:val="28"/>
          <w:szCs w:val="28"/>
          <w:rtl/>
        </w:rPr>
        <w:t>. و در نتیجه آنها را بهبود ببخشیم . این هدف ها با فعل رفتاری بیان می شوند .</w:t>
      </w:r>
    </w:p>
    <w:p w:rsidR="001621B7" w:rsidRDefault="001621B7" w:rsidP="001621B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ج)وسایل و مواد آموزشی :</w:t>
      </w:r>
    </w:p>
    <w:p w:rsidR="001621B7" w:rsidRDefault="001621B7" w:rsidP="001621B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مواد و وسایل مورد نیاز برای تسهیل یادگیری از قبل آماده می شود .</w:t>
      </w:r>
    </w:p>
    <w:p w:rsidR="00F93721" w:rsidRDefault="00F93721" w:rsidP="00F93721">
      <w:pPr>
        <w:bidi/>
        <w:rPr>
          <w:rFonts w:cs="B Nazanin"/>
          <w:sz w:val="28"/>
          <w:szCs w:val="28"/>
          <w:rtl/>
        </w:rPr>
      </w:pPr>
    </w:p>
    <w:p w:rsidR="00951337" w:rsidRDefault="00951337" w:rsidP="00951337">
      <w:pPr>
        <w:bidi/>
        <w:rPr>
          <w:rFonts w:cs="B Nazanin"/>
          <w:sz w:val="28"/>
          <w:szCs w:val="28"/>
          <w:rtl/>
        </w:rPr>
      </w:pPr>
    </w:p>
    <w:p w:rsidR="00951337" w:rsidRDefault="00951337" w:rsidP="00951337">
      <w:pPr>
        <w:bidi/>
        <w:rPr>
          <w:rFonts w:cs="B Nazanin"/>
          <w:sz w:val="28"/>
          <w:szCs w:val="28"/>
          <w:rtl/>
        </w:rPr>
      </w:pPr>
    </w:p>
    <w:p w:rsidR="00951337" w:rsidRDefault="00951337" w:rsidP="00951337">
      <w:pPr>
        <w:bidi/>
        <w:rPr>
          <w:rFonts w:cs="B Nazanin"/>
          <w:sz w:val="28"/>
          <w:szCs w:val="28"/>
          <w:rtl/>
        </w:rPr>
      </w:pPr>
    </w:p>
    <w:p w:rsidR="00951337" w:rsidRDefault="00951337" w:rsidP="00951337">
      <w:pPr>
        <w:bidi/>
        <w:rPr>
          <w:rFonts w:cs="B Nazanin"/>
          <w:sz w:val="28"/>
          <w:szCs w:val="28"/>
        </w:rPr>
      </w:pPr>
    </w:p>
    <w:p w:rsidR="001621B7" w:rsidRDefault="001621B7" w:rsidP="00F9372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د</w:t>
      </w:r>
      <w:r w:rsidR="009C29E7">
        <w:rPr>
          <w:rFonts w:cs="B Nazanin" w:hint="cs"/>
          <w:sz w:val="28"/>
          <w:szCs w:val="28"/>
          <w:rtl/>
        </w:rPr>
        <w:t>)فعالیت های قبل از شروع تدریس :</w:t>
      </w:r>
    </w:p>
    <w:p w:rsidR="00414476" w:rsidRDefault="009C29E7" w:rsidP="00951337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معمولا معلمان قبل از شروع تدریس کارهایی مانند حضور و غیاب دانش آموزان ، مطمین شدن از سلامت دانش آموزان و ایجاد انگیزه برای شروع درس جدید</w:t>
      </w:r>
      <w:r w:rsidR="000E388B">
        <w:rPr>
          <w:rFonts w:cs="B Nazanin" w:hint="cs"/>
          <w:sz w:val="28"/>
          <w:szCs w:val="28"/>
          <w:rtl/>
        </w:rPr>
        <w:t xml:space="preserve"> انجام داده و حواس آنان را برای دنبال کردن فرآیند آموزشی متمرکز می نمایند . </w:t>
      </w:r>
    </w:p>
    <w:p w:rsidR="000E388B" w:rsidRDefault="000E388B" w:rsidP="00414476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ز) ارایه درس جدید :</w:t>
      </w:r>
    </w:p>
    <w:p w:rsidR="009B395D" w:rsidRDefault="009B395D" w:rsidP="005D219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 قسمت مهمترین و اساسی ترین قسمت یک برنامه آموزشی را تشکیل می دهد  و باید به کاملترین وجه تنظیم گردد . روش تدریس در این قسمت خیلی مهم است هر قدر آماده سازی و سایر مقدمات یک برنامه آموزشی تکمیل و دقیق</w:t>
      </w:r>
      <w:r w:rsidR="004506AE">
        <w:rPr>
          <w:rFonts w:cs="B Nazanin" w:hint="cs"/>
          <w:sz w:val="28"/>
          <w:szCs w:val="28"/>
          <w:rtl/>
        </w:rPr>
        <w:t xml:space="preserve"> صورت گیرد . اما اگر ارایه ی درس ، دانش آموزان را جذب و در آنها ایجاد انگیزه نکند بقیه عناصر طرح درس نیز سست خواهد شد .</w:t>
      </w:r>
    </w:p>
    <w:p w:rsidR="00EB2D2B" w:rsidRDefault="00EB2D2B" w:rsidP="00EB2D2B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ط) جمع بندی و نتیجه گیری :</w:t>
      </w:r>
    </w:p>
    <w:p w:rsidR="00EB2D2B" w:rsidRDefault="00EB2D2B" w:rsidP="00EB2D2B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جمع بندی و نتیجه گیری به 3 منظور به کار می رود که با بیانی فصیح و رسا ادا می شود .</w:t>
      </w:r>
    </w:p>
    <w:p w:rsidR="00EB2D2B" w:rsidRDefault="00EB2D2B" w:rsidP="00EB2D2B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برای تحکیم آموخته های دانش آموزان</w:t>
      </w:r>
    </w:p>
    <w:p w:rsidR="00EB2D2B" w:rsidRDefault="00EB2D2B" w:rsidP="00EB2D2B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ایجاد احساس موفقیت </w:t>
      </w:r>
    </w:p>
    <w:p w:rsidR="00EB2D2B" w:rsidRDefault="00EB2D2B" w:rsidP="00EB2D2B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تأکید بر نکات مهم</w:t>
      </w:r>
    </w:p>
    <w:p w:rsidR="00EB2D2B" w:rsidRDefault="006D679E" w:rsidP="006D679E">
      <w:pPr>
        <w:bidi/>
        <w:ind w:left="-13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ظ)ارزشیابی تکوینی :</w:t>
      </w:r>
    </w:p>
    <w:p w:rsidR="006D679E" w:rsidRDefault="006D679E" w:rsidP="006D679E">
      <w:pPr>
        <w:bidi/>
        <w:ind w:left="-13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ارزشیابی در این مرحله بازخوردی را فراهم می کند که هم معلم و هم دانش آموزان خود را بسنجند و اطمینان یا عدم اطمینان از تحقق هدف های کلی درس با اتکا به افعال رفتاری که از دانش آموزان سر می زند مشخص می شود . </w:t>
      </w:r>
    </w:p>
    <w:p w:rsidR="00DD0450" w:rsidRDefault="00DD0450" w:rsidP="00DD0450">
      <w:pPr>
        <w:bidi/>
        <w:ind w:left="-13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ی)تعیین تکلیف و اختتام : </w:t>
      </w:r>
    </w:p>
    <w:p w:rsidR="00DD0450" w:rsidRDefault="00275842" w:rsidP="000507D7">
      <w:pPr>
        <w:bidi/>
        <w:ind w:left="-13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این مرحله که آخرین مرحله فرآیند تدریس است تکالیفی برای تعمیق و استمرار یادگیری تعیین می شود </w:t>
      </w:r>
      <w:r w:rsidR="00831DD6">
        <w:rPr>
          <w:rFonts w:cs="B Nazanin" w:hint="cs"/>
          <w:sz w:val="28"/>
          <w:szCs w:val="28"/>
          <w:rtl/>
        </w:rPr>
        <w:t>علاوه بر تکالیفی که درکتاب درسی مشخص شده است تکالیف دیگری نیز که محصول بازخورد</w:t>
      </w:r>
      <w:r w:rsidR="00C218F7">
        <w:rPr>
          <w:rFonts w:cs="B Nazanin" w:hint="cs"/>
          <w:sz w:val="28"/>
          <w:szCs w:val="28"/>
          <w:rtl/>
        </w:rPr>
        <w:t xml:space="preserve"> از نتیجه تحقق یا عدم تحقق هدف ها در بند ارزشیابی تکوینی است تعیین می شود . مهارت معلم در تعیین نوع تکلیف در تعمیق یادگیری و استمرار بخشیدن آن در منزل با استفاده از امکانات جامعه و خانه موضوعی است که صاحب نظران</w:t>
      </w:r>
      <w:r w:rsidR="000507D7">
        <w:rPr>
          <w:rFonts w:cs="B Nazanin" w:hint="cs"/>
          <w:sz w:val="28"/>
          <w:szCs w:val="28"/>
          <w:rtl/>
        </w:rPr>
        <w:t xml:space="preserve"> روی آن تأکید بیشتری دارند .</w:t>
      </w:r>
    </w:p>
    <w:p w:rsidR="00A934BE" w:rsidRDefault="00A934BE" w:rsidP="00A934BE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عده ای اعتقاد دارند که تعیین تکلیف سرانجام و پایان یک برنامه آموزشی است ، اما اختتام را باید بحث دیگری دانست . یک برنامه آموزشی را با تعیین تکلیف یا با زنگ سیاحت ختم کردن اختتام خوبی نخواهد بود . اختتام یک برنامه آموزشی باید متضمن چند احساس باشد :</w:t>
      </w:r>
    </w:p>
    <w:p w:rsidR="00A934BE" w:rsidRDefault="00A934BE" w:rsidP="00A934BE">
      <w:pPr>
        <w:pStyle w:val="ListParagraph"/>
        <w:numPr>
          <w:ilvl w:val="0"/>
          <w:numId w:val="9"/>
        </w:num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احساس موفقیت در دانش آموزان</w:t>
      </w:r>
    </w:p>
    <w:p w:rsidR="00A934BE" w:rsidRDefault="00A934BE" w:rsidP="00A934BE">
      <w:pPr>
        <w:pStyle w:val="ListParagraph"/>
        <w:numPr>
          <w:ilvl w:val="0"/>
          <w:numId w:val="9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احساس لذت از یادگیری</w:t>
      </w:r>
    </w:p>
    <w:p w:rsidR="00A934BE" w:rsidRDefault="00A934BE" w:rsidP="00A934BE">
      <w:pPr>
        <w:pStyle w:val="ListParagraph"/>
        <w:numPr>
          <w:ilvl w:val="0"/>
          <w:numId w:val="9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احساس مفید و مؤثر بودن در دانش آموزان</w:t>
      </w:r>
    </w:p>
    <w:p w:rsidR="000507D7" w:rsidRPr="006D679E" w:rsidRDefault="00A934BE" w:rsidP="00A934BE">
      <w:pPr>
        <w:bidi/>
        <w:ind w:left="-13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و در پایان ضمن تشکر از دانش آموزان بخاطر مشارکت در تدریس ، انتظارات خود را از آنان اعلام داشته و برای تشویق و ایجاد انگیزه برای سؤال کردن از چند نفر از دانش آموزان که سؤالات مفیدی را از معلم  در طول تدریس پرسیده 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تشویق به عمل می آوریم . این عمل باعث می شود قدرت سؤال کردن و کنجکاوی دانش آموزان در مورد مباحث درسی افزایش پیدا کند .</w:t>
      </w:r>
    </w:p>
    <w:p w:rsidR="009B395D" w:rsidRDefault="009B395D" w:rsidP="009B395D">
      <w:pPr>
        <w:bidi/>
        <w:rPr>
          <w:rFonts w:cs="B Nazanin"/>
          <w:sz w:val="28"/>
          <w:szCs w:val="28"/>
          <w:rtl/>
        </w:rPr>
      </w:pPr>
    </w:p>
    <w:p w:rsidR="0018548A" w:rsidRPr="00686D69" w:rsidRDefault="0018548A" w:rsidP="0018548A">
      <w:pPr>
        <w:bidi/>
        <w:rPr>
          <w:rFonts w:cs="B Nazanin"/>
          <w:sz w:val="28"/>
          <w:szCs w:val="28"/>
        </w:rPr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686D69" w:rsidRDefault="00686D69" w:rsidP="00686D69">
      <w:pPr>
        <w:bidi/>
      </w:pPr>
    </w:p>
    <w:p w:rsidR="00CA5002" w:rsidRDefault="00CA5002" w:rsidP="00CA5002">
      <w:pPr>
        <w:bidi/>
      </w:pPr>
    </w:p>
    <w:p w:rsidR="00F93721" w:rsidRDefault="00F93721" w:rsidP="00F93721">
      <w:pPr>
        <w:bidi/>
      </w:pPr>
    </w:p>
    <w:p w:rsidR="00A961CC" w:rsidRDefault="00A961CC" w:rsidP="00A961CC">
      <w:pPr>
        <w:bidi/>
      </w:pPr>
    </w:p>
    <w:p w:rsidR="00A961CC" w:rsidRDefault="00A961CC" w:rsidP="00A961CC">
      <w:pPr>
        <w:bidi/>
      </w:pPr>
    </w:p>
    <w:p w:rsidR="00A961CC" w:rsidRDefault="00A961CC" w:rsidP="00A961CC">
      <w:pPr>
        <w:bidi/>
      </w:pPr>
    </w:p>
    <w:p w:rsidR="00F10C5E" w:rsidRDefault="00F10C5E" w:rsidP="00F10C5E">
      <w:pPr>
        <w:bidi/>
      </w:pPr>
    </w:p>
    <w:p w:rsidR="00A961CC" w:rsidRDefault="00A961CC" w:rsidP="00A961CC">
      <w:pPr>
        <w:bidi/>
      </w:pPr>
    </w:p>
    <w:p w:rsidR="00A961CC" w:rsidRDefault="00F10C5E" w:rsidP="00A961CC">
      <w:pPr>
        <w:bidi/>
        <w:rPr>
          <w:ins w:id="3" w:author="Aria TM" w:date="2013-10-04T03:35:00Z"/>
        </w:rPr>
      </w:pPr>
      <w:r>
        <w:rPr>
          <w:rFonts w:hint="cs"/>
          <w:rtl/>
        </w:rPr>
        <w:lastRenderedPageBreak/>
        <w:t xml:space="preserve">          طرح درس روزانه :</w:t>
      </w:r>
    </w:p>
    <w:tbl>
      <w:tblPr>
        <w:tblStyle w:val="TableGrid"/>
        <w:tblpPr w:leftFromText="180" w:rightFromText="180" w:vertAnchor="text" w:horzAnchor="margin" w:tblpY="410"/>
        <w:bidiVisual/>
        <w:tblW w:w="0" w:type="auto"/>
        <w:tblLayout w:type="fixed"/>
        <w:tblLook w:val="04A0"/>
      </w:tblPr>
      <w:tblGrid>
        <w:gridCol w:w="930"/>
        <w:gridCol w:w="33"/>
        <w:gridCol w:w="1146"/>
        <w:gridCol w:w="3957"/>
        <w:gridCol w:w="283"/>
        <w:gridCol w:w="284"/>
        <w:gridCol w:w="283"/>
        <w:gridCol w:w="284"/>
        <w:gridCol w:w="283"/>
        <w:gridCol w:w="443"/>
        <w:gridCol w:w="825"/>
        <w:gridCol w:w="8"/>
        <w:gridCol w:w="817"/>
      </w:tblGrid>
      <w:tr w:rsidR="00F10C5E" w:rsidTr="00F10C5E">
        <w:tc>
          <w:tcPr>
            <w:tcW w:w="963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مشخصات کلی</w:t>
            </w:r>
          </w:p>
        </w:tc>
        <w:tc>
          <w:tcPr>
            <w:tcW w:w="8613" w:type="dxa"/>
            <w:gridSpan w:val="11"/>
          </w:tcPr>
          <w:p w:rsidR="00F10C5E" w:rsidRDefault="00F10C5E" w:rsidP="00F10C5E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ماده درسی:                       موضوع درس:                    پایه تحصیلی:                دوره تحصیلی:    </w:t>
            </w:r>
          </w:p>
          <w:p w:rsidR="00F10C5E" w:rsidRDefault="00F10C5E" w:rsidP="00F10C5E">
            <w:pPr>
              <w:tabs>
                <w:tab w:val="center" w:pos="4215"/>
                <w:tab w:val="left" w:pos="6465"/>
              </w:tabs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تعداد دانش آموزان:              نام معلم:    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                       تاریخ تدریس: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مدت جلسه:</w:t>
            </w:r>
          </w:p>
        </w:tc>
      </w:tr>
      <w:tr w:rsidR="00F10C5E" w:rsidTr="00F10C5E">
        <w:trPr>
          <w:cantSplit/>
          <w:trHeight w:val="890"/>
        </w:trPr>
        <w:tc>
          <w:tcPr>
            <w:tcW w:w="963" w:type="dxa"/>
            <w:gridSpan w:val="2"/>
            <w:vMerge w:val="restart"/>
            <w:textDirection w:val="btLr"/>
          </w:tcPr>
          <w:p w:rsidR="00F10C5E" w:rsidRPr="00A57D97" w:rsidRDefault="00F10C5E" w:rsidP="00F10C5E">
            <w:pPr>
              <w:ind w:left="113" w:right="113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اهداف  (کلی   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  جزیی    -    رفتاری)</w:t>
            </w:r>
          </w:p>
        </w:tc>
        <w:tc>
          <w:tcPr>
            <w:tcW w:w="1146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اهداف کلی</w:t>
            </w:r>
          </w:p>
        </w:tc>
        <w:tc>
          <w:tcPr>
            <w:tcW w:w="7467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cantSplit/>
          <w:trHeight w:val="1257"/>
        </w:trPr>
        <w:tc>
          <w:tcPr>
            <w:tcW w:w="963" w:type="dxa"/>
            <w:gridSpan w:val="2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46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اهداف جزیی(درسی)</w:t>
            </w: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</w:tc>
        <w:tc>
          <w:tcPr>
            <w:tcW w:w="7467" w:type="dxa"/>
            <w:gridSpan w:val="10"/>
            <w:tcBorders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انتظار می رود دانش آموزان بعد از پایان درس جدید بدانند :</w:t>
            </w:r>
          </w:p>
        </w:tc>
      </w:tr>
      <w:tr w:rsidR="00F10C5E" w:rsidTr="00F10C5E">
        <w:tc>
          <w:tcPr>
            <w:tcW w:w="963" w:type="dxa"/>
            <w:gridSpan w:val="2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46" w:type="dxa"/>
            <w:vMerge w:val="restart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اهداف رفتاری</w:t>
            </w:r>
          </w:p>
        </w:tc>
        <w:tc>
          <w:tcPr>
            <w:tcW w:w="3957" w:type="dxa"/>
            <w:vMerge w:val="restart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انتظار می رود دانش آموزان بعد از پایان درس جدید بتوانند</w:t>
            </w:r>
          </w:p>
        </w:tc>
        <w:tc>
          <w:tcPr>
            <w:tcW w:w="1860" w:type="dxa"/>
            <w:gridSpan w:val="6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حیطه شناختی</w:t>
            </w:r>
          </w:p>
        </w:tc>
        <w:tc>
          <w:tcPr>
            <w:tcW w:w="825" w:type="dxa"/>
            <w:vMerge w:val="restart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حیطه عاطفی</w:t>
            </w:r>
          </w:p>
        </w:tc>
        <w:tc>
          <w:tcPr>
            <w:tcW w:w="825" w:type="dxa"/>
            <w:gridSpan w:val="2"/>
            <w:vMerge w:val="restart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حیطه روان -حرکتی</w:t>
            </w:r>
          </w:p>
        </w:tc>
      </w:tr>
      <w:tr w:rsidR="00F10C5E" w:rsidTr="00F10C5E">
        <w:trPr>
          <w:cantSplit/>
          <w:trHeight w:val="1292"/>
        </w:trPr>
        <w:tc>
          <w:tcPr>
            <w:tcW w:w="963" w:type="dxa"/>
            <w:gridSpan w:val="2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46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3957" w:type="dxa"/>
            <w:vMerge/>
            <w:tcBorders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283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دانش</w:t>
            </w:r>
          </w:p>
        </w:tc>
        <w:tc>
          <w:tcPr>
            <w:tcW w:w="284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درک و فهم</w:t>
            </w:r>
          </w:p>
        </w:tc>
        <w:tc>
          <w:tcPr>
            <w:tcW w:w="283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کاربرد</w:t>
            </w:r>
          </w:p>
        </w:tc>
        <w:tc>
          <w:tcPr>
            <w:tcW w:w="284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تجزیه و تحلیل</w:t>
            </w: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  <w:p w:rsidR="00F10C5E" w:rsidRDefault="00F10C5E" w:rsidP="00F10C5E">
            <w:pPr>
              <w:bidi/>
              <w:ind w:left="113" w:right="113"/>
              <w:rPr>
                <w:rtl/>
              </w:rPr>
            </w:pPr>
          </w:p>
        </w:tc>
        <w:tc>
          <w:tcPr>
            <w:tcW w:w="283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ترکیب</w:t>
            </w:r>
          </w:p>
        </w:tc>
        <w:tc>
          <w:tcPr>
            <w:tcW w:w="443" w:type="dxa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ارزشیابی</w:t>
            </w:r>
          </w:p>
        </w:tc>
        <w:tc>
          <w:tcPr>
            <w:tcW w:w="825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c>
          <w:tcPr>
            <w:tcW w:w="963" w:type="dxa"/>
            <w:gridSpan w:val="2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46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3957" w:type="dxa"/>
            <w:tcBorders>
              <w:top w:val="single" w:sz="4" w:space="0" w:color="auto"/>
            </w:tcBorders>
          </w:tcPr>
          <w:p w:rsidR="00F10C5E" w:rsidRDefault="00F10C5E" w:rsidP="00F10C5E">
            <w:pPr>
              <w:pStyle w:val="ListParagraph"/>
              <w:numPr>
                <w:ilvl w:val="0"/>
                <w:numId w:val="3"/>
              </w:numPr>
              <w:bidi/>
              <w:spacing w:line="480" w:lineRule="auto"/>
            </w:pPr>
          </w:p>
          <w:p w:rsidR="00F10C5E" w:rsidRDefault="00F10C5E" w:rsidP="00F10C5E">
            <w:pPr>
              <w:pStyle w:val="ListParagraph"/>
              <w:numPr>
                <w:ilvl w:val="0"/>
                <w:numId w:val="3"/>
              </w:numPr>
              <w:bidi/>
              <w:spacing w:line="480" w:lineRule="auto"/>
            </w:pPr>
          </w:p>
          <w:p w:rsidR="00F10C5E" w:rsidRDefault="00F10C5E" w:rsidP="00F10C5E">
            <w:pPr>
              <w:pStyle w:val="ListParagraph"/>
              <w:numPr>
                <w:ilvl w:val="0"/>
                <w:numId w:val="3"/>
              </w:numPr>
              <w:bidi/>
              <w:spacing w:line="480" w:lineRule="auto"/>
            </w:pPr>
          </w:p>
          <w:p w:rsidR="00F10C5E" w:rsidRDefault="00F10C5E" w:rsidP="00F10C5E">
            <w:pPr>
              <w:pStyle w:val="ListParagraph"/>
              <w:numPr>
                <w:ilvl w:val="0"/>
                <w:numId w:val="3"/>
              </w:numPr>
              <w:bidi/>
              <w:spacing w:line="480" w:lineRule="auto"/>
            </w:pPr>
            <w:r>
              <w:rPr>
                <w:rFonts w:hint="cs"/>
                <w:rtl/>
              </w:rPr>
              <w:t xml:space="preserve"> </w:t>
            </w:r>
          </w:p>
          <w:p w:rsidR="00F10C5E" w:rsidRPr="007D4C8E" w:rsidRDefault="00F10C5E" w:rsidP="00F10C5E">
            <w:pPr>
              <w:bidi/>
              <w:spacing w:line="480" w:lineRule="auto"/>
              <w:ind w:left="360"/>
              <w:rPr>
                <w:rtl/>
              </w:rPr>
            </w:pPr>
            <w:r>
              <w:rPr>
                <w:rFonts w:hint="cs"/>
                <w:rtl/>
              </w:rPr>
              <w:t>و...</w:t>
            </w:r>
          </w:p>
        </w:tc>
        <w:tc>
          <w:tcPr>
            <w:tcW w:w="283" w:type="dxa"/>
          </w:tcPr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284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283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284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283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443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c>
          <w:tcPr>
            <w:tcW w:w="2109" w:type="dxa"/>
            <w:gridSpan w:val="3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وسایل آموزشی لازم</w:t>
            </w:r>
          </w:p>
        </w:tc>
        <w:tc>
          <w:tcPr>
            <w:tcW w:w="7467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c>
          <w:tcPr>
            <w:tcW w:w="930" w:type="dxa"/>
            <w:vMerge w:val="restart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فعالیت های قبل از تدریس</w:t>
            </w:r>
          </w:p>
        </w:tc>
        <w:tc>
          <w:tcPr>
            <w:tcW w:w="1179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ایجاد رابطه عاطفی</w:t>
            </w:r>
          </w:p>
        </w:tc>
        <w:tc>
          <w:tcPr>
            <w:tcW w:w="6642" w:type="dxa"/>
            <w:gridSpan w:val="8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زمان به دقیقه</w:t>
            </w:r>
          </w:p>
        </w:tc>
      </w:tr>
      <w:tr w:rsidR="00F10C5E" w:rsidTr="00F10C5E">
        <w:tc>
          <w:tcPr>
            <w:tcW w:w="930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79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احوالپرسی-ذکرمناسبتها</w:t>
            </w:r>
          </w:p>
        </w:tc>
        <w:tc>
          <w:tcPr>
            <w:tcW w:w="6642" w:type="dxa"/>
            <w:gridSpan w:val="8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c>
          <w:tcPr>
            <w:tcW w:w="930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79" w:type="dxa"/>
            <w:gridSpan w:val="2"/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حضور و غیاب- بررسی تکالیف جلسه ی قبل</w:t>
            </w:r>
          </w:p>
        </w:tc>
        <w:tc>
          <w:tcPr>
            <w:tcW w:w="6642" w:type="dxa"/>
            <w:gridSpan w:val="8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  <w:tcBorders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trHeight w:val="742"/>
        </w:trPr>
        <w:tc>
          <w:tcPr>
            <w:tcW w:w="930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79" w:type="dxa"/>
            <w:gridSpan w:val="2"/>
            <w:tcBorders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انجام ارزشیابی تشخیصی/ آغازین</w:t>
            </w:r>
          </w:p>
        </w:tc>
        <w:tc>
          <w:tcPr>
            <w:tcW w:w="6642" w:type="dxa"/>
            <w:gridSpan w:val="8"/>
            <w:tcBorders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trHeight w:val="420"/>
        </w:trPr>
        <w:tc>
          <w:tcPr>
            <w:tcW w:w="930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شکل اداره کلاس</w:t>
            </w:r>
          </w:p>
        </w:tc>
        <w:tc>
          <w:tcPr>
            <w:tcW w:w="664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trHeight w:val="416"/>
        </w:trPr>
        <w:tc>
          <w:tcPr>
            <w:tcW w:w="930" w:type="dxa"/>
            <w:vMerge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ایجاد انگیزه برای درس جدید</w:t>
            </w:r>
          </w:p>
        </w:tc>
        <w:tc>
          <w:tcPr>
            <w:tcW w:w="6642" w:type="dxa"/>
            <w:gridSpan w:val="8"/>
            <w:tcBorders>
              <w:top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</w:tcBorders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cantSplit/>
          <w:trHeight w:val="5519"/>
        </w:trPr>
        <w:tc>
          <w:tcPr>
            <w:tcW w:w="963" w:type="dxa"/>
            <w:gridSpan w:val="2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فعالیت های مربوط به ارایه ی درس جدید</w:t>
            </w:r>
            <w:r>
              <w:t>)</w:t>
            </w:r>
            <w:r>
              <w:rPr>
                <w:rFonts w:hint="cs"/>
                <w:rtl/>
              </w:rPr>
              <w:t>همراه با ارزشیابی تکوینی)</w:t>
            </w:r>
          </w:p>
        </w:tc>
        <w:tc>
          <w:tcPr>
            <w:tcW w:w="7796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17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cantSplit/>
          <w:trHeight w:val="1968"/>
        </w:trPr>
        <w:tc>
          <w:tcPr>
            <w:tcW w:w="963" w:type="dxa"/>
            <w:gridSpan w:val="2"/>
            <w:tcBorders>
              <w:bottom w:val="single" w:sz="4" w:space="0" w:color="auto"/>
            </w:tcBorders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جمع بندی و نتیجه گیری</w:t>
            </w:r>
          </w:p>
        </w:tc>
        <w:tc>
          <w:tcPr>
            <w:tcW w:w="7796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17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trHeight w:val="1415"/>
        </w:trPr>
        <w:tc>
          <w:tcPr>
            <w:tcW w:w="963" w:type="dxa"/>
            <w:gridSpan w:val="2"/>
            <w:tcBorders>
              <w:top w:val="single" w:sz="4" w:space="0" w:color="auto"/>
            </w:tcBorders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ارزشیابی پایانی</w:t>
            </w:r>
          </w:p>
        </w:tc>
        <w:tc>
          <w:tcPr>
            <w:tcW w:w="7796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17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  <w:tr w:rsidR="00F10C5E" w:rsidTr="00F10C5E">
        <w:trPr>
          <w:cantSplit/>
          <w:trHeight w:val="2674"/>
        </w:trPr>
        <w:tc>
          <w:tcPr>
            <w:tcW w:w="963" w:type="dxa"/>
            <w:gridSpan w:val="2"/>
            <w:textDirection w:val="btLr"/>
          </w:tcPr>
          <w:p w:rsidR="00F10C5E" w:rsidRDefault="00F10C5E" w:rsidP="00F10C5E">
            <w:pPr>
              <w:bidi/>
              <w:ind w:left="113" w:right="113"/>
              <w:rPr>
                <w:rtl/>
              </w:rPr>
            </w:pPr>
            <w:r>
              <w:rPr>
                <w:rFonts w:hint="cs"/>
                <w:rtl/>
              </w:rPr>
              <w:t>تعیین تکلیف و فعالیت های تکمیلی</w:t>
            </w:r>
          </w:p>
        </w:tc>
        <w:tc>
          <w:tcPr>
            <w:tcW w:w="7796" w:type="dxa"/>
            <w:gridSpan w:val="10"/>
          </w:tcPr>
          <w:p w:rsidR="00F10C5E" w:rsidRDefault="00F10C5E" w:rsidP="00F10C5E">
            <w:pPr>
              <w:bidi/>
              <w:rPr>
                <w:rtl/>
              </w:rPr>
            </w:pPr>
          </w:p>
        </w:tc>
        <w:tc>
          <w:tcPr>
            <w:tcW w:w="817" w:type="dxa"/>
          </w:tcPr>
          <w:p w:rsidR="00F10C5E" w:rsidRDefault="00F10C5E" w:rsidP="00F10C5E">
            <w:pPr>
              <w:bidi/>
              <w:rPr>
                <w:rtl/>
              </w:rPr>
            </w:pPr>
          </w:p>
        </w:tc>
      </w:tr>
    </w:tbl>
    <w:p w:rsidR="0040422E" w:rsidRDefault="0040422E" w:rsidP="0040422E">
      <w:pPr>
        <w:bidi/>
      </w:pPr>
    </w:p>
    <w:p w:rsidR="00523742" w:rsidRDefault="00523742" w:rsidP="00523742">
      <w:pPr>
        <w:bidi/>
        <w:rPr>
          <w:ins w:id="4" w:author="Aria TM" w:date="2013-10-04T03:36:00Z"/>
          <w:rFonts w:cs="B Nazanin"/>
          <w:sz w:val="28"/>
          <w:szCs w:val="28"/>
          <w:lang w:bidi="fa-IR"/>
        </w:rPr>
      </w:pPr>
    </w:p>
    <w:p w:rsidR="00414476" w:rsidRDefault="00414476" w:rsidP="00414476">
      <w:pPr>
        <w:bidi/>
        <w:rPr>
          <w:rFonts w:cs="B Nazanin"/>
          <w:sz w:val="28"/>
          <w:szCs w:val="28"/>
          <w:rtl/>
          <w:lang w:bidi="fa-IR"/>
        </w:rPr>
      </w:pPr>
    </w:p>
    <w:p w:rsidR="004E09D7" w:rsidRDefault="004E09D7" w:rsidP="004E09D7">
      <w:pP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399"/>
        <w:gridCol w:w="5465"/>
        <w:gridCol w:w="3432"/>
      </w:tblGrid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حیطه های شناختی</w:t>
            </w:r>
          </w:p>
        </w:tc>
        <w:tc>
          <w:tcPr>
            <w:tcW w:w="5465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فعل های رفتاری</w:t>
            </w:r>
          </w:p>
        </w:tc>
        <w:tc>
          <w:tcPr>
            <w:tcW w:w="3432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مثال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دانش</w:t>
            </w:r>
          </w:p>
        </w:tc>
        <w:tc>
          <w:tcPr>
            <w:tcW w:w="5465" w:type="dxa"/>
          </w:tcPr>
          <w:p w:rsidR="004E09D7" w:rsidRPr="00C976D7" w:rsidRDefault="000113E4" w:rsidP="000113E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تعریف می کند ، توصیف می کند ، مشخص می کند ، فهرست می کند ، نام می برد ، تکرار می کند ، بیان می کند ، جور می کند ، نسخه برداری می کند .</w:t>
            </w:r>
          </w:p>
        </w:tc>
        <w:tc>
          <w:tcPr>
            <w:tcW w:w="3432" w:type="dxa"/>
          </w:tcPr>
          <w:p w:rsidR="004E09D7" w:rsidRPr="00C976D7" w:rsidRDefault="00111414" w:rsidP="00111414">
            <w:pPr>
              <w:pStyle w:val="ListParagraph"/>
              <w:numPr>
                <w:ilvl w:val="0"/>
                <w:numId w:val="17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3ناحیه آب و هوایی ایران را نام ببرید . </w:t>
            </w:r>
          </w:p>
          <w:p w:rsidR="00111414" w:rsidRPr="00C976D7" w:rsidRDefault="00111414" w:rsidP="00111414">
            <w:pPr>
              <w:pStyle w:val="ListParagraph"/>
              <w:numPr>
                <w:ilvl w:val="0"/>
                <w:numId w:val="17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شرایط تولید آتش را نام ببرید </w:t>
            </w:r>
          </w:p>
          <w:p w:rsidR="00111414" w:rsidRPr="00C976D7" w:rsidRDefault="00111414" w:rsidP="00111414">
            <w:pPr>
              <w:pStyle w:val="ListParagraph"/>
              <w:numPr>
                <w:ilvl w:val="0"/>
                <w:numId w:val="17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از عدد 1تا 9 بشمارید</w:t>
            </w:r>
          </w:p>
          <w:p w:rsidR="00111414" w:rsidRPr="00C976D7" w:rsidRDefault="00111414" w:rsidP="00111414">
            <w:pPr>
              <w:pStyle w:val="ListParagraph"/>
              <w:numPr>
                <w:ilvl w:val="0"/>
                <w:numId w:val="17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3مورد از معجزات پیامبران را نام ببرید .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درک و فهم</w:t>
            </w:r>
          </w:p>
        </w:tc>
        <w:tc>
          <w:tcPr>
            <w:tcW w:w="5465" w:type="dxa"/>
          </w:tcPr>
          <w:p w:rsidR="004E09D7" w:rsidRPr="00C976D7" w:rsidRDefault="001C55AD" w:rsidP="001C55A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مثال می زند ، حل می کند ، ترجمه می کند ، برگردان می کند ، تمیز می دهد ، تخمین می زند ، توضیح می دهد ، بسط می دهد ، تعمیم می دهد ، باز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نویسی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می کند، خلاصه می کند ، پیش بینی می کند .</w:t>
            </w:r>
          </w:p>
        </w:tc>
        <w:tc>
          <w:tcPr>
            <w:tcW w:w="3432" w:type="dxa"/>
          </w:tcPr>
          <w:p w:rsidR="004E09D7" w:rsidRPr="00C976D7" w:rsidRDefault="001C55AD" w:rsidP="001C55AD">
            <w:pPr>
              <w:pStyle w:val="ListParagraph"/>
              <w:numPr>
                <w:ilvl w:val="0"/>
                <w:numId w:val="18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برای جانوران بدون مهره چند مثال بزنید .</w:t>
            </w:r>
          </w:p>
          <w:p w:rsidR="001C55AD" w:rsidRPr="00C976D7" w:rsidRDefault="00677918" w:rsidP="001C55AD">
            <w:pPr>
              <w:pStyle w:val="ListParagraph"/>
              <w:numPr>
                <w:ilvl w:val="0"/>
                <w:numId w:val="18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سایه چگونه تشکیل می شود .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بکار بستن</w:t>
            </w:r>
          </w:p>
        </w:tc>
        <w:tc>
          <w:tcPr>
            <w:tcW w:w="5465" w:type="dxa"/>
          </w:tcPr>
          <w:p w:rsidR="004E09D7" w:rsidRPr="00C976D7" w:rsidRDefault="00677918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محاسبه می کند ، نمایش می دهد ، کشف می کند ، اندازه گیری می کند ، کنترل می کند ، مسأله حل می کند .</w:t>
            </w:r>
          </w:p>
        </w:tc>
        <w:tc>
          <w:tcPr>
            <w:tcW w:w="3432" w:type="dxa"/>
          </w:tcPr>
          <w:p w:rsidR="004E09D7" w:rsidRPr="00C976D7" w:rsidRDefault="00F41423" w:rsidP="000D7445">
            <w:pPr>
              <w:pStyle w:val="ListParagraph"/>
              <w:numPr>
                <w:ilvl w:val="0"/>
                <w:numId w:val="19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</w:rPr>
              <w:pict>
                <v:rect id="_x0000_s1029" style="position:absolute;left:0;text-align:left;margin-left:77.25pt;margin-top:18.1pt;width:10.5pt;height:13.5pt;z-index:251659264;mso-position-horizontal-relative:text;mso-position-vertical-relative:text"/>
              </w:pict>
            </w:r>
            <w:r w:rsidR="00677918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در جای خالی عدد مناسب بنویسید .</w:t>
            </w:r>
            <w:r w:rsidR="000D7445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-256 -</w:t>
            </w:r>
            <w:r w:rsidR="00E800B9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445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  <w:r w:rsidR="00E800B9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445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="00E800B9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445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  <w:p w:rsidR="00677918" w:rsidRPr="00C976D7" w:rsidRDefault="00E800B9" w:rsidP="00677918">
            <w:pPr>
              <w:pStyle w:val="ListParagraph"/>
              <w:numPr>
                <w:ilvl w:val="0"/>
                <w:numId w:val="19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اگر درب محفظه ای که شمعی روشن در آن قرار دارد ببندیم چه می شود .</w:t>
            </w:r>
          </w:p>
          <w:p w:rsidR="00E800B9" w:rsidRPr="00C976D7" w:rsidRDefault="00E800B9" w:rsidP="00E800B9">
            <w:pPr>
              <w:pStyle w:val="ListParagraph"/>
              <w:numPr>
                <w:ilvl w:val="0"/>
                <w:numId w:val="19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کدامیک بزرگ تراست ؟</w:t>
            </w:r>
          </w:p>
          <w:p w:rsidR="00E800B9" w:rsidRPr="00C976D7" w:rsidRDefault="00F41423" w:rsidP="006D3F8A">
            <w:pPr>
              <w:bidi/>
              <w:ind w:left="36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031" style="position:absolute;left:0;text-align:left;margin-left:117.75pt;margin-top:2.4pt;width:10.5pt;height:13.5pt;z-index:251660288"/>
              </w:pict>
            </w:r>
            <w:r w:rsidR="006D3F8A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72      27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تجزیه و تحلیل</w:t>
            </w:r>
          </w:p>
        </w:tc>
        <w:tc>
          <w:tcPr>
            <w:tcW w:w="5465" w:type="dxa"/>
          </w:tcPr>
          <w:p w:rsidR="004E09D7" w:rsidRPr="00C976D7" w:rsidRDefault="006D3F8A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اجزا تقسیم می کند ، </w:t>
            </w:r>
            <w:r w:rsidR="00B81B74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با نمودار نشان می دهد، مجزا می کند ، تجزیه می کند ، تفکیک می کند ، جدا می کند ، هجی می کند .</w:t>
            </w:r>
          </w:p>
        </w:tc>
        <w:tc>
          <w:tcPr>
            <w:tcW w:w="3432" w:type="dxa"/>
          </w:tcPr>
          <w:p w:rsidR="004E09D7" w:rsidRPr="00C976D7" w:rsidRDefault="00B81B74" w:rsidP="00B81B74">
            <w:pPr>
              <w:pStyle w:val="ListParagraph"/>
              <w:numPr>
                <w:ilvl w:val="0"/>
                <w:numId w:val="20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چه شاهد عینی می توان ارایه داد که یخ سبک تر از آب است ؟</w:t>
            </w:r>
          </w:p>
          <w:p w:rsidR="005B43C4" w:rsidRPr="00C976D7" w:rsidRDefault="005B43C4" w:rsidP="005B43C4">
            <w:pPr>
              <w:pStyle w:val="ListParagraph"/>
              <w:numPr>
                <w:ilvl w:val="0"/>
                <w:numId w:val="20"/>
              </w:num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شما افراد خوب و بد را چگونه از هم تشخیص می دهید ؟</w:t>
            </w:r>
          </w:p>
          <w:p w:rsidR="005B43C4" w:rsidRPr="00C976D7" w:rsidRDefault="005B43C4" w:rsidP="005B43C4">
            <w:pPr>
              <w:pStyle w:val="ListParagraph"/>
              <w:numPr>
                <w:ilvl w:val="0"/>
                <w:numId w:val="20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از روی شکل درخت ، برگ ، ساقه ، ریشه را نامگذاری کنید.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ترکیب</w:t>
            </w:r>
          </w:p>
        </w:tc>
        <w:tc>
          <w:tcPr>
            <w:tcW w:w="5465" w:type="dxa"/>
          </w:tcPr>
          <w:p w:rsidR="004E09D7" w:rsidRPr="00C976D7" w:rsidRDefault="005B43C4" w:rsidP="00B7383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طبقه بندی می کند ، در هم می آمیزد ،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انشا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می کند</w:t>
            </w:r>
            <w:r w:rsidR="00B73837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، تجدید نظر می کند ، بازنویسی می کند ، سخنرانی می کند ، داستان می نویسد ، شعر می سراید ، تجدید سازمان می کند ، مدون می کند ، نمودار تهیه می کند ،</w:t>
            </w:r>
            <w:r w:rsidR="0068722E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بندی می کند .</w:t>
            </w:r>
          </w:p>
        </w:tc>
        <w:tc>
          <w:tcPr>
            <w:tcW w:w="3432" w:type="dxa"/>
          </w:tcPr>
          <w:p w:rsidR="004E09D7" w:rsidRPr="00C976D7" w:rsidRDefault="0068722E" w:rsidP="0068722E">
            <w:pPr>
              <w:pStyle w:val="ListParagraph"/>
              <w:numPr>
                <w:ilvl w:val="0"/>
                <w:numId w:val="21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عدم رعایت قوانین راهنمایی و رانندگی چه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ضررهایی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جامعه دارد؟</w:t>
            </w:r>
          </w:p>
          <w:p w:rsidR="0068722E" w:rsidRPr="00C976D7" w:rsidRDefault="0068722E" w:rsidP="0068722E">
            <w:pPr>
              <w:pStyle w:val="ListParagraph"/>
              <w:numPr>
                <w:ilvl w:val="0"/>
                <w:numId w:val="21"/>
              </w:num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کمک به بینوایان چه تأثیری بر جامعه می گذارد؟</w:t>
            </w:r>
          </w:p>
        </w:tc>
      </w:tr>
      <w:tr w:rsidR="004E09D7" w:rsidTr="00C976D7">
        <w:tc>
          <w:tcPr>
            <w:tcW w:w="1399" w:type="dxa"/>
          </w:tcPr>
          <w:p w:rsidR="004E09D7" w:rsidRPr="00C976D7" w:rsidRDefault="004E09D7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ارزشیابی</w:t>
            </w:r>
          </w:p>
        </w:tc>
        <w:tc>
          <w:tcPr>
            <w:tcW w:w="5465" w:type="dxa"/>
          </w:tcPr>
          <w:p w:rsidR="004E09D7" w:rsidRPr="00C976D7" w:rsidRDefault="00E95CF8" w:rsidP="00E95CF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ارزیابی می کند ، مقایسه می کند، نتیجه گیری می کند ، تفسیر می کند ، ربط می دهد ، قضاوت می کند ، داوری می کند .</w:t>
            </w:r>
          </w:p>
        </w:tc>
        <w:tc>
          <w:tcPr>
            <w:tcW w:w="3432" w:type="dxa"/>
          </w:tcPr>
          <w:p w:rsidR="004E09D7" w:rsidRPr="00C976D7" w:rsidRDefault="00E95CF8" w:rsidP="004E09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 داستان قارون چه می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آموزید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؟</w:t>
            </w:r>
          </w:p>
          <w:p w:rsidR="00E95CF8" w:rsidRPr="00C976D7" w:rsidRDefault="00E95CF8" w:rsidP="00E95CF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 شعر زیر چه نتیجه ای می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گیرید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؟</w:t>
            </w:r>
          </w:p>
          <w:p w:rsidR="00C976D7" w:rsidRPr="00C976D7" w:rsidRDefault="00E95CF8" w:rsidP="00E95CF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نابرده رنج ، گنج میسر </w:t>
            </w:r>
            <w:proofErr w:type="spellStart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>نمی</w:t>
            </w:r>
            <w:proofErr w:type="spellEnd"/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شود</w:t>
            </w:r>
            <w:r w:rsidR="00C976D7"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E95CF8" w:rsidRPr="00C976D7" w:rsidRDefault="00C976D7" w:rsidP="00C976D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976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مزد آن گرفت جان برادر که کار کرد .</w:t>
            </w:r>
          </w:p>
        </w:tc>
      </w:tr>
    </w:tbl>
    <w:p w:rsidR="00B54506" w:rsidRDefault="00B54506" w:rsidP="00B54506">
      <w:pPr>
        <w:bidi/>
        <w:rPr>
          <w:rFonts w:cs="B Nazanin"/>
          <w:rtl/>
          <w:lang w:bidi="fa-IR"/>
        </w:rPr>
      </w:pPr>
      <w:r w:rsidRPr="00B54506">
        <w:rPr>
          <w:rFonts w:cs="B Nazanin" w:hint="cs"/>
          <w:rtl/>
          <w:lang w:bidi="fa-IR"/>
        </w:rPr>
        <w:t>تهیه و تنظیم : اسد ظاهر نسب معاون آموزشی اداره آموزش و پرورش عشایر فارس</w:t>
      </w:r>
    </w:p>
    <w:p w:rsidR="00B54506" w:rsidRPr="00B54506" w:rsidRDefault="00B54506" w:rsidP="00B54506">
      <w:pPr>
        <w:bidi/>
        <w:rPr>
          <w:rFonts w:cs="B Nazanin"/>
          <w:rtl/>
          <w:lang w:bidi="fa-IR"/>
        </w:rPr>
      </w:pPr>
      <w:r w:rsidRPr="00775441">
        <w:rPr>
          <w:rFonts w:cs="B Nazanin" w:hint="cs"/>
          <w:sz w:val="18"/>
          <w:szCs w:val="18"/>
          <w:rtl/>
          <w:lang w:bidi="fa-IR"/>
        </w:rPr>
        <w:t xml:space="preserve">منبع : شیوه اداره و تدریس در کلاس های چند پایه در نظام آموزشی3-3-6 تألیف صمد </w:t>
      </w:r>
      <w:proofErr w:type="spellStart"/>
      <w:r w:rsidRPr="00775441">
        <w:rPr>
          <w:rFonts w:cs="B Nazanin" w:hint="cs"/>
          <w:sz w:val="18"/>
          <w:szCs w:val="18"/>
          <w:rtl/>
          <w:lang w:bidi="fa-IR"/>
        </w:rPr>
        <w:t>صمدیان</w:t>
      </w:r>
      <w:proofErr w:type="spellEnd"/>
      <w:r w:rsidRPr="0080406A">
        <w:rPr>
          <w:rFonts w:cs="B Nazanin" w:hint="cs"/>
          <w:sz w:val="28"/>
          <w:szCs w:val="28"/>
          <w:rtl/>
          <w:lang w:bidi="fa-IR"/>
        </w:rPr>
        <w:t xml:space="preserve">         </w:t>
      </w:r>
    </w:p>
    <w:p w:rsidR="00B54506" w:rsidRDefault="00B54506" w:rsidP="00B54506">
      <w:pPr>
        <w:bidi/>
        <w:rPr>
          <w:rFonts w:cs="B Nazanin"/>
          <w:sz w:val="28"/>
          <w:szCs w:val="28"/>
          <w:lang w:bidi="fa-IR"/>
        </w:rPr>
      </w:pPr>
    </w:p>
    <w:p w:rsidR="0040422E" w:rsidRDefault="00A7498E" w:rsidP="00414476">
      <w:pPr>
        <w:bidi/>
        <w:rPr>
          <w:rFonts w:cs="B Nazanin"/>
          <w:sz w:val="28"/>
          <w:szCs w:val="28"/>
          <w:rtl/>
          <w:lang w:bidi="fa-IR"/>
        </w:rPr>
      </w:pPr>
      <w:r w:rsidRPr="00A7498E">
        <w:rPr>
          <w:rFonts w:cs="B Nazanin" w:hint="cs"/>
          <w:sz w:val="28"/>
          <w:szCs w:val="28"/>
          <w:rtl/>
          <w:lang w:bidi="fa-IR"/>
        </w:rPr>
        <w:t>طرح درس ویژه کلاس های چند پایه:</w:t>
      </w:r>
    </w:p>
    <w:p w:rsidR="00E82BF7" w:rsidRDefault="00A7498E" w:rsidP="00E82BF7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صفحات بعد فرم ویژه طرح درس در کلاس های چند پایه آورده شده است</w:t>
      </w:r>
      <w:r w:rsidR="00EC18E0">
        <w:rPr>
          <w:rFonts w:cs="B Nazanin" w:hint="cs"/>
          <w:sz w:val="28"/>
          <w:szCs w:val="28"/>
          <w:rtl/>
          <w:lang w:bidi="fa-IR"/>
        </w:rPr>
        <w:t xml:space="preserve"> .</w:t>
      </w:r>
      <w:r w:rsidR="00BF4FD5">
        <w:rPr>
          <w:rFonts w:cs="B Nazanin" w:hint="cs"/>
          <w:sz w:val="28"/>
          <w:szCs w:val="28"/>
          <w:rtl/>
          <w:lang w:bidi="fa-IR"/>
        </w:rPr>
        <w:t xml:space="preserve"> که توجه معلمان عزیز و زحمتکش این کلاس ها را به این فرم و توضیحات آن جلب می کنیم .</w:t>
      </w:r>
      <w:r w:rsidR="00E82BF7">
        <w:rPr>
          <w:rFonts w:cs="B Nazanin" w:hint="cs"/>
          <w:sz w:val="28"/>
          <w:szCs w:val="28"/>
          <w:rtl/>
          <w:lang w:bidi="fa-IR"/>
        </w:rPr>
        <w:t xml:space="preserve"> که راه گشای بسیاری از مشکلات طرح درس خواهد بود</w:t>
      </w:r>
      <w:r w:rsidR="00BF4FD5">
        <w:rPr>
          <w:rFonts w:cs="B Nazanin" w:hint="cs"/>
          <w:sz w:val="28"/>
          <w:szCs w:val="28"/>
          <w:rtl/>
          <w:lang w:bidi="fa-IR"/>
        </w:rPr>
        <w:t xml:space="preserve">  </w:t>
      </w:r>
      <w:r w:rsidR="00E82BF7">
        <w:rPr>
          <w:rFonts w:cs="B Nazanin" w:hint="cs"/>
          <w:sz w:val="28"/>
          <w:szCs w:val="28"/>
          <w:rtl/>
          <w:lang w:bidi="fa-IR"/>
        </w:rPr>
        <w:t>.</w:t>
      </w:r>
    </w:p>
    <w:p w:rsidR="0080406A" w:rsidRDefault="00E82BF7" w:rsidP="00E82BF7">
      <w:pPr>
        <w:bidi/>
        <w:rPr>
          <w:rFonts w:cs="B Nazanin"/>
          <w:sz w:val="28"/>
          <w:szCs w:val="28"/>
          <w:lang w:bidi="fa-IR"/>
        </w:rPr>
      </w:pPr>
      <w:proofErr w:type="spellStart"/>
      <w:r>
        <w:rPr>
          <w:rFonts w:cs="B Nazanin" w:hint="cs"/>
          <w:sz w:val="28"/>
          <w:szCs w:val="28"/>
          <w:rtl/>
          <w:lang w:bidi="fa-IR"/>
        </w:rPr>
        <w:t>مثالهای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ارایه شده 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عینأ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از کتاب های سال تحصیلی</w:t>
      </w:r>
      <w:r w:rsidR="00787554">
        <w:rPr>
          <w:rFonts w:cs="B Nazanin" w:hint="cs"/>
          <w:sz w:val="28"/>
          <w:szCs w:val="28"/>
          <w:rtl/>
          <w:lang w:bidi="fa-IR"/>
        </w:rPr>
        <w:t>91-90با توجه به بودجه بندی دروس در دو فرم جهت مزید اطلاع</w:t>
      </w:r>
      <w:r w:rsidR="00BF4FD5">
        <w:rPr>
          <w:rFonts w:cs="B Nazanin" w:hint="cs"/>
          <w:sz w:val="28"/>
          <w:szCs w:val="28"/>
          <w:rtl/>
          <w:lang w:bidi="fa-IR"/>
        </w:rPr>
        <w:t xml:space="preserve">  </w:t>
      </w:r>
      <w:r w:rsidR="00787554">
        <w:rPr>
          <w:rFonts w:cs="B Nazanin" w:hint="cs"/>
          <w:sz w:val="28"/>
          <w:szCs w:val="28"/>
          <w:rtl/>
          <w:lang w:bidi="fa-IR"/>
        </w:rPr>
        <w:t>معلمان عزیز تنظیم شده است .</w:t>
      </w:r>
    </w:p>
    <w:p w:rsidR="00AC2755" w:rsidRDefault="00AC2755" w:rsidP="00AC2755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ویژگیهای طرح درس در کلاس های چند پایه:</w:t>
      </w:r>
    </w:p>
    <w:p w:rsidR="00C266F6" w:rsidRDefault="005E0B27" w:rsidP="00FB6780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 w:rsidRPr="00FB6780">
        <w:rPr>
          <w:rFonts w:cs="B Nazanin" w:hint="cs"/>
          <w:sz w:val="28"/>
          <w:szCs w:val="28"/>
          <w:rtl/>
          <w:lang w:bidi="fa-IR"/>
        </w:rPr>
        <w:t>نیازی به درج قسمت سرلوحه مانند نام معلم ، تعداد دانش آموز ، نام دوره تحصیلی و ... نیست .</w:t>
      </w:r>
    </w:p>
    <w:p w:rsidR="00FB6780" w:rsidRDefault="00FB6780" w:rsidP="00FB6780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طرح درسهای تنظیم شده در هر دو مثال حداکثر موارد را در نظر گرفته است(حداکثر پایه ها که 6 پایه است و حداکثر گروه محور تدریس در یک جلسه که 3 مورد است . )</w:t>
      </w:r>
    </w:p>
    <w:p w:rsidR="00FB6780" w:rsidRDefault="00FB6780" w:rsidP="004C16EA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ابتدا فعالیت های پایه های خود آموخت را در اجرای </w:t>
      </w:r>
      <w:r w:rsidR="004C16EA">
        <w:rPr>
          <w:rFonts w:cs="B Nazanin" w:hint="cs"/>
          <w:sz w:val="28"/>
          <w:szCs w:val="28"/>
          <w:rtl/>
          <w:lang w:bidi="fa-IR"/>
        </w:rPr>
        <w:t>طرح به آنان تأکید و بعد از آن به محورها تدریس کنید .</w:t>
      </w:r>
    </w:p>
    <w:p w:rsidR="000E6083" w:rsidRDefault="004C16EA" w:rsidP="000E6083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 محوری که تدریس در آن پایان یافته به خود آموخت تبدیل</w:t>
      </w:r>
      <w:r w:rsidR="000E6083">
        <w:rPr>
          <w:rFonts w:cs="B Nazanin" w:hint="cs"/>
          <w:sz w:val="28"/>
          <w:szCs w:val="28"/>
          <w:rtl/>
          <w:lang w:bidi="fa-IR"/>
        </w:rPr>
        <w:t xml:space="preserve"> و کلاس دیگر را به محور تبدیل کنید.</w:t>
      </w:r>
    </w:p>
    <w:p w:rsidR="004C16EA" w:rsidRDefault="000E6083" w:rsidP="00BD3AD5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اگر تدریس شما به شیوه محوری باشد و در یک کلاس 6</w:t>
      </w:r>
      <w:r w:rsidR="00BD3AD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پایه کار می کنید </w:t>
      </w:r>
      <w:r w:rsidR="00BD3AD5">
        <w:rPr>
          <w:rFonts w:cs="B Nazanin" w:hint="cs"/>
          <w:sz w:val="28"/>
          <w:szCs w:val="28"/>
          <w:rtl/>
          <w:lang w:bidi="fa-IR"/>
        </w:rPr>
        <w:t xml:space="preserve">در عمل </w:t>
      </w:r>
      <w:r>
        <w:rPr>
          <w:rFonts w:cs="B Nazanin" w:hint="cs"/>
          <w:sz w:val="28"/>
          <w:szCs w:val="28"/>
          <w:rtl/>
          <w:lang w:bidi="fa-IR"/>
        </w:rPr>
        <w:t xml:space="preserve"> 5</w:t>
      </w:r>
      <w:r w:rsidR="00BD3AD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پایه خود آموخت خواهید داشت یعنی به غیر از پایه ای که در آن تدریس </w:t>
      </w:r>
      <w:r w:rsidR="00BD3AD5">
        <w:rPr>
          <w:rFonts w:cs="B Nazanin" w:hint="cs"/>
          <w:sz w:val="28"/>
          <w:szCs w:val="28"/>
          <w:rtl/>
          <w:lang w:bidi="fa-IR"/>
        </w:rPr>
        <w:t xml:space="preserve">می کنید بقیه پایه ها در گروه خود آموخت قرار دارند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D3AD5">
        <w:rPr>
          <w:rFonts w:cs="B Nazanin" w:hint="cs"/>
          <w:sz w:val="28"/>
          <w:szCs w:val="28"/>
          <w:rtl/>
          <w:lang w:bidi="fa-IR"/>
        </w:rPr>
        <w:t>. که مهارت تعیین تکالیف برای گروههای خود آموخت تعیین کننده مهارت شما و استفاده بهینه از وقت را به دنبال خواهد داشت .</w:t>
      </w:r>
    </w:p>
    <w:p w:rsidR="00545667" w:rsidRDefault="00545667" w:rsidP="00545667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طراحی طرح درس به شیوه گروهی باید پایه های محور به هم نزدیک باشند تا ارتباط عمودی دروس حفظ شود .</w:t>
      </w:r>
    </w:p>
    <w:p w:rsidR="00921EE2" w:rsidRDefault="00921EE2" w:rsidP="00921EE2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توصیه می شود اگر شیوه تدریس شما بیشتر متکی به شیوه گروهی است پایه ها را نزدیک به هم انتخاب کنید و از زیاد بودن چند نفر دانش آموز نگران نباشید .</w:t>
      </w:r>
    </w:p>
    <w:p w:rsidR="00F93721" w:rsidRDefault="00F93721" w:rsidP="00F93721">
      <w:pPr>
        <w:bidi/>
        <w:rPr>
          <w:rFonts w:cs="B Nazanin"/>
          <w:sz w:val="28"/>
          <w:szCs w:val="28"/>
          <w:lang w:bidi="fa-IR"/>
        </w:rPr>
      </w:pPr>
    </w:p>
    <w:p w:rsidR="00F93721" w:rsidRDefault="00F93721" w:rsidP="00F93721">
      <w:pPr>
        <w:bidi/>
        <w:rPr>
          <w:rFonts w:cs="B Nazanin"/>
          <w:sz w:val="28"/>
          <w:szCs w:val="28"/>
          <w:lang w:bidi="fa-IR"/>
        </w:rPr>
      </w:pPr>
    </w:p>
    <w:p w:rsidR="007C3A41" w:rsidRDefault="007C3A41" w:rsidP="007C3A41">
      <w:pPr>
        <w:bidi/>
        <w:rPr>
          <w:rFonts w:cs="B Nazanin"/>
          <w:sz w:val="28"/>
          <w:szCs w:val="28"/>
          <w:lang w:bidi="fa-IR"/>
        </w:rPr>
      </w:pPr>
    </w:p>
    <w:p w:rsidR="00B54506" w:rsidRDefault="00B54506" w:rsidP="00B54506">
      <w:pPr>
        <w:bidi/>
        <w:rPr>
          <w:rFonts w:cs="B Nazanin"/>
          <w:sz w:val="28"/>
          <w:szCs w:val="28"/>
          <w:lang w:bidi="fa-IR"/>
        </w:rPr>
      </w:pPr>
    </w:p>
    <w:p w:rsidR="007C3A41" w:rsidRDefault="007C3A41" w:rsidP="007C3A41">
      <w:pPr>
        <w:bidi/>
        <w:rPr>
          <w:rFonts w:cs="B Nazanin"/>
          <w:sz w:val="28"/>
          <w:szCs w:val="28"/>
          <w:rtl/>
          <w:lang w:bidi="fa-IR"/>
        </w:rPr>
      </w:pPr>
    </w:p>
    <w:p w:rsidR="00B54506" w:rsidRPr="00B54506" w:rsidRDefault="0080406A" w:rsidP="00B54506">
      <w:pPr>
        <w:pStyle w:val="ListParagraph"/>
        <w:numPr>
          <w:ilvl w:val="0"/>
          <w:numId w:val="10"/>
        </w:numPr>
        <w:bidi/>
        <w:rPr>
          <w:sz w:val="18"/>
          <w:szCs w:val="18"/>
        </w:rPr>
      </w:pPr>
      <w:r w:rsidRPr="00C601B3">
        <w:rPr>
          <w:rFonts w:cs="B Nazanin" w:hint="cs"/>
          <w:sz w:val="28"/>
          <w:szCs w:val="28"/>
          <w:rtl/>
          <w:lang w:bidi="fa-IR"/>
        </w:rPr>
        <w:lastRenderedPageBreak/>
        <w:t xml:space="preserve">طرح درس ویژه کلاس های </w:t>
      </w:r>
      <w:r w:rsidR="00096F3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601B3">
        <w:rPr>
          <w:rFonts w:cs="B Nazanin" w:hint="cs"/>
          <w:sz w:val="28"/>
          <w:szCs w:val="28"/>
          <w:rtl/>
          <w:lang w:bidi="fa-IR"/>
        </w:rPr>
        <w:t>6</w:t>
      </w:r>
      <w:r w:rsidR="00096F3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601B3">
        <w:rPr>
          <w:rFonts w:cs="B Nazanin" w:hint="cs"/>
          <w:sz w:val="28"/>
          <w:szCs w:val="28"/>
          <w:rtl/>
          <w:lang w:bidi="fa-IR"/>
        </w:rPr>
        <w:t>پایه بر مبنای روش محوری</w:t>
      </w:r>
      <w:r w:rsidRPr="003B37E8">
        <w:rPr>
          <w:rFonts w:cs="B Nazanin" w:hint="cs"/>
          <w:sz w:val="18"/>
          <w:szCs w:val="18"/>
          <w:rtl/>
          <w:lang w:bidi="fa-IR"/>
        </w:rPr>
        <w:t>: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1552"/>
        <w:gridCol w:w="1532"/>
        <w:gridCol w:w="1533"/>
        <w:gridCol w:w="1533"/>
        <w:gridCol w:w="1533"/>
        <w:gridCol w:w="1533"/>
      </w:tblGrid>
      <w:tr w:rsidR="00463992" w:rsidRPr="003B37E8" w:rsidTr="00AA1376">
        <w:tc>
          <w:tcPr>
            <w:tcW w:w="1552" w:type="dxa"/>
            <w:vMerge w:val="restart"/>
            <w:tcBorders>
              <w:tr2bl w:val="single" w:sz="4" w:space="0" w:color="auto"/>
            </w:tcBorders>
          </w:tcPr>
          <w:p w:rsidR="00463992" w:rsidRPr="00FF54EE" w:rsidRDefault="00414476" w:rsidP="004B0904">
            <w:pPr>
              <w:tabs>
                <w:tab w:val="left" w:pos="1136"/>
              </w:tabs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="00463992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پایه ها</w:t>
            </w:r>
          </w:p>
          <w:p w:rsidR="00463992" w:rsidRPr="00FF54EE" w:rsidRDefault="00463992" w:rsidP="0050763D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F54EE" w:rsidRPr="00FF54EE" w:rsidRDefault="00FF54EE" w:rsidP="00AA1376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FF54EE" w:rsidRPr="00FF54EE" w:rsidRDefault="00FF54EE" w:rsidP="00FF54EE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FF54EE" w:rsidRPr="00FF54EE" w:rsidRDefault="00FF54EE" w:rsidP="00FF54EE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FF54EE" w:rsidRPr="00FF54EE" w:rsidRDefault="00FF54EE" w:rsidP="00FF54EE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463992" w:rsidRPr="00FF54EE" w:rsidRDefault="00463992" w:rsidP="00FF54E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مراحل طرح درس</w:t>
            </w:r>
          </w:p>
        </w:tc>
        <w:tc>
          <w:tcPr>
            <w:tcW w:w="1532" w:type="dxa"/>
            <w:vMerge w:val="restart"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خود آموخت</w:t>
            </w:r>
          </w:p>
        </w:tc>
        <w:tc>
          <w:tcPr>
            <w:tcW w:w="1533" w:type="dxa"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 1</w:t>
            </w:r>
          </w:p>
        </w:tc>
        <w:tc>
          <w:tcPr>
            <w:tcW w:w="1533" w:type="dxa"/>
          </w:tcPr>
          <w:p w:rsidR="00463992" w:rsidRPr="00FF54EE" w:rsidRDefault="00463992" w:rsidP="00966A1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محور2</w:t>
            </w:r>
          </w:p>
        </w:tc>
        <w:tc>
          <w:tcPr>
            <w:tcW w:w="1533" w:type="dxa"/>
            <w:vMerge w:val="restart"/>
          </w:tcPr>
          <w:p w:rsidR="00463992" w:rsidRPr="00FF54EE" w:rsidRDefault="00463992" w:rsidP="0046399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خود آموخت</w:t>
            </w:r>
          </w:p>
        </w:tc>
        <w:tc>
          <w:tcPr>
            <w:tcW w:w="1533" w:type="dxa"/>
          </w:tcPr>
          <w:p w:rsidR="00463992" w:rsidRPr="00FF54EE" w:rsidRDefault="00463992" w:rsidP="00966A1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 3</w:t>
            </w:r>
          </w:p>
        </w:tc>
      </w:tr>
      <w:tr w:rsidR="00463992" w:rsidRPr="003B37E8" w:rsidTr="00F66F10">
        <w:tc>
          <w:tcPr>
            <w:tcW w:w="1552" w:type="dxa"/>
            <w:vMerge/>
            <w:tcBorders>
              <w:tr2bl w:val="single" w:sz="4" w:space="0" w:color="auto"/>
            </w:tcBorders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2" w:type="dxa"/>
            <w:vMerge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پایه دوم - فارسی</w:t>
            </w:r>
          </w:p>
        </w:tc>
        <w:tc>
          <w:tcPr>
            <w:tcW w:w="1533" w:type="dxa"/>
          </w:tcPr>
          <w:p w:rsidR="00463992" w:rsidRPr="00FF54EE" w:rsidRDefault="00463992" w:rsidP="0046399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پایه سوم </w:t>
            </w:r>
            <w:r w:rsidRPr="00FF54E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علوم </w:t>
            </w:r>
          </w:p>
        </w:tc>
        <w:tc>
          <w:tcPr>
            <w:tcW w:w="1533" w:type="dxa"/>
            <w:vMerge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463992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پایه پنجم- ریاضیات</w:t>
            </w:r>
          </w:p>
        </w:tc>
      </w:tr>
      <w:tr w:rsidR="00AA1376" w:rsidRPr="003B37E8" w:rsidTr="003B37E8">
        <w:trPr>
          <w:trHeight w:val="539"/>
        </w:trPr>
        <w:tc>
          <w:tcPr>
            <w:tcW w:w="1552" w:type="dxa"/>
            <w:vMerge/>
            <w:tcBorders>
              <w:tr2bl w:val="single" w:sz="4" w:space="0" w:color="auto"/>
            </w:tcBorders>
          </w:tcPr>
          <w:p w:rsidR="00AA1376" w:rsidRPr="00FF54EE" w:rsidRDefault="00AA1376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2" w:type="dxa"/>
          </w:tcPr>
          <w:p w:rsidR="00AA1376" w:rsidRPr="00FF54EE" w:rsidRDefault="00966A1F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پایه اول</w:t>
            </w:r>
          </w:p>
        </w:tc>
        <w:tc>
          <w:tcPr>
            <w:tcW w:w="1533" w:type="dxa"/>
          </w:tcPr>
          <w:p w:rsidR="00AA1376" w:rsidRPr="00FF54EE" w:rsidRDefault="00966A1F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دوستان ما</w:t>
            </w:r>
          </w:p>
        </w:tc>
        <w:tc>
          <w:tcPr>
            <w:tcW w:w="1533" w:type="dxa"/>
          </w:tcPr>
          <w:p w:rsidR="00AA1376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اثر گرما بر مواد جامد</w:t>
            </w:r>
          </w:p>
        </w:tc>
        <w:tc>
          <w:tcPr>
            <w:tcW w:w="1533" w:type="dxa"/>
          </w:tcPr>
          <w:p w:rsidR="00AA1376" w:rsidRPr="00FF54EE" w:rsidRDefault="00463992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پایه چهارم و ششم</w:t>
            </w:r>
          </w:p>
        </w:tc>
        <w:tc>
          <w:tcPr>
            <w:tcW w:w="1533" w:type="dxa"/>
          </w:tcPr>
          <w:p w:rsidR="00AA1376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تبدیل کسر بزرگتر از واحد به عدد مخلوط</w:t>
            </w:r>
          </w:p>
        </w:tc>
      </w:tr>
      <w:tr w:rsidR="00B07E5C" w:rsidRPr="003B37E8" w:rsidTr="0050377F">
        <w:tc>
          <w:tcPr>
            <w:tcW w:w="1552" w:type="dxa"/>
          </w:tcPr>
          <w:p w:rsidR="00B07E5C" w:rsidRPr="00FF54EE" w:rsidRDefault="00B07E5C" w:rsidP="00F66F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هدف های کلی درس</w:t>
            </w:r>
          </w:p>
        </w:tc>
        <w:tc>
          <w:tcPr>
            <w:tcW w:w="1532" w:type="dxa"/>
            <w:vMerge w:val="restart"/>
            <w:textDirection w:val="btLr"/>
          </w:tcPr>
          <w:p w:rsidR="00B07E5C" w:rsidRPr="00FF54EE" w:rsidRDefault="00B07E5C" w:rsidP="0050377F">
            <w:pPr>
              <w:bidi/>
              <w:ind w:left="113" w:right="113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حروف آموخته شده را در گوشه تخته سیاه یادداشت می کنیم و از آنها می خواهیم با استفاده از ترکیب نمودن این حروف</w:t>
            </w:r>
            <w:r w:rsidR="003520D9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، کلمات جدید بسازند</w:t>
            </w:r>
          </w:p>
        </w:tc>
        <w:tc>
          <w:tcPr>
            <w:tcW w:w="1533" w:type="dxa"/>
          </w:tcPr>
          <w:p w:rsidR="00B07E5C" w:rsidRPr="00FF54EE" w:rsidRDefault="0050377F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دانش آموزان با انواع شغلها آشنا شوند.طرز تهیه نان را بدانند</w:t>
            </w:r>
            <w:r w:rsidR="00ED478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. با کار دهقان آشنا شوند. صاحبان مشاغل را محترم </w:t>
            </w:r>
            <w:proofErr w:type="spellStart"/>
            <w:r w:rsidR="00ED478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شمارند</w:t>
            </w:r>
            <w:proofErr w:type="spellEnd"/>
            <w:r w:rsidR="00ED478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.</w:t>
            </w:r>
          </w:p>
        </w:tc>
        <w:tc>
          <w:tcPr>
            <w:tcW w:w="1533" w:type="dxa"/>
          </w:tcPr>
          <w:p w:rsidR="00B07E5C" w:rsidRPr="00FF54EE" w:rsidRDefault="00BB52E6" w:rsidP="00BB52E6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ED478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دانش آموزان اثر گرما بر مواد را می دانند</w:t>
            </w:r>
          </w:p>
        </w:tc>
        <w:tc>
          <w:tcPr>
            <w:tcW w:w="1533" w:type="dxa"/>
            <w:vMerge w:val="restart"/>
            <w:textDirection w:val="btLr"/>
          </w:tcPr>
          <w:p w:rsidR="00B07E5C" w:rsidRPr="00FF54EE" w:rsidRDefault="003520D9" w:rsidP="00BB52E6">
            <w:pPr>
              <w:pStyle w:val="ListParagraph"/>
              <w:numPr>
                <w:ilvl w:val="0"/>
                <w:numId w:val="11"/>
              </w:numPr>
              <w:bidi/>
              <w:ind w:right="113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برای هر پایه به تناسب سن موضوع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که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غالبأ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توصیفی است مشخص نموده و از آنها می خواهیم سر کلاس،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را نوشته و بعد با سایر همکلاسی ها مبادله کنند بطوریکه با نوع ادبیات بکار رفته توسط سایر همکلاسان</w:t>
            </w:r>
            <w:r w:rsidR="0050377F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آشنا شوند .</w:t>
            </w:r>
          </w:p>
        </w:tc>
        <w:tc>
          <w:tcPr>
            <w:tcW w:w="1533" w:type="dxa"/>
          </w:tcPr>
          <w:p w:rsidR="00B07E5C" w:rsidRPr="00FF54EE" w:rsidRDefault="005F1FC4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دانش آموزان با عدد مخلوط آشنا می شوند</w:t>
            </w:r>
          </w:p>
          <w:p w:rsidR="005F1FC4" w:rsidRPr="00FF54EE" w:rsidRDefault="005F1FC4" w:rsidP="005F1FC4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دانش آموزان با چگونگی تبدیل کسر به عدد مخلوط آشنا می شوند .</w:t>
            </w:r>
          </w:p>
        </w:tc>
      </w:tr>
      <w:tr w:rsidR="00B07E5C" w:rsidRPr="003B37E8" w:rsidTr="00AA1376">
        <w:tc>
          <w:tcPr>
            <w:tcW w:w="1552" w:type="dxa"/>
          </w:tcPr>
          <w:p w:rsidR="00B07E5C" w:rsidRPr="00FF54EE" w:rsidRDefault="00B07E5C" w:rsidP="00F66F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هدف های رفتاری</w:t>
            </w:r>
          </w:p>
        </w:tc>
        <w:tc>
          <w:tcPr>
            <w:tcW w:w="1532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BB52E6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بتوانند چند شغل را نام ببرند</w:t>
            </w:r>
          </w:p>
        </w:tc>
        <w:tc>
          <w:tcPr>
            <w:tcW w:w="1533" w:type="dxa"/>
          </w:tcPr>
          <w:p w:rsidR="00B07E5C" w:rsidRPr="00FF54EE" w:rsidRDefault="00800D58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دانش آموزان باید بتوانند اثر گرما بر مواد جامد را توضیح دهند .</w:t>
            </w:r>
          </w:p>
          <w:p w:rsidR="00800D58" w:rsidRPr="00FF54EE" w:rsidRDefault="00800D58" w:rsidP="00800D58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بتوانند آزمایشی در این خصوص انجام دهند .</w:t>
            </w:r>
          </w:p>
        </w:tc>
        <w:tc>
          <w:tcPr>
            <w:tcW w:w="1533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5F1FC4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دانش آموزان کسر بزرگتر از واحد را توضیح می دهند </w:t>
            </w:r>
          </w:p>
          <w:p w:rsidR="005F1FC4" w:rsidRPr="00FF54EE" w:rsidRDefault="005F1FC4" w:rsidP="005F1FC4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یک کسر را به عدد مخلوط تبدیل می کنند </w:t>
            </w:r>
            <w:r w:rsidR="00CB616F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  <w:p w:rsidR="00CB616F" w:rsidRPr="00FF54EE" w:rsidRDefault="00CB616F" w:rsidP="00CB61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و ...</w:t>
            </w:r>
          </w:p>
        </w:tc>
      </w:tr>
      <w:tr w:rsidR="00B07E5C" w:rsidRPr="003B37E8" w:rsidTr="00AA1376">
        <w:tc>
          <w:tcPr>
            <w:tcW w:w="1552" w:type="dxa"/>
          </w:tcPr>
          <w:p w:rsidR="00B07E5C" w:rsidRPr="00FF54EE" w:rsidRDefault="00B07E5C" w:rsidP="00F66F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وسایل و مواد لازم</w:t>
            </w:r>
          </w:p>
        </w:tc>
        <w:tc>
          <w:tcPr>
            <w:tcW w:w="1532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BB52E6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5A6AD7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A728B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عکس </w:t>
            </w:r>
            <w:proofErr w:type="spellStart"/>
            <w:r w:rsidR="00A728B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هایی</w:t>
            </w:r>
            <w:proofErr w:type="spellEnd"/>
            <w:r w:rsidR="00A728B0"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از چند شغل</w:t>
            </w:r>
          </w:p>
          <w:p w:rsidR="00A728B0" w:rsidRPr="00FF54EE" w:rsidRDefault="00A728B0" w:rsidP="00A728B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ابزارهای مورد نیاز شغل ها</w:t>
            </w:r>
          </w:p>
        </w:tc>
        <w:tc>
          <w:tcPr>
            <w:tcW w:w="1533" w:type="dxa"/>
          </w:tcPr>
          <w:p w:rsidR="00B07E5C" w:rsidRPr="00FF54EE" w:rsidRDefault="00800D58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گیره </w:t>
            </w:r>
            <w:r w:rsidRPr="00FF54E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میخ </w:t>
            </w:r>
            <w:r w:rsidRPr="00FF54E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گلوله </w:t>
            </w:r>
            <w:r w:rsidRPr="00FF54E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حلقه </w:t>
            </w:r>
            <w:r w:rsidRPr="00FF54E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چراغ الکلی</w:t>
            </w:r>
          </w:p>
        </w:tc>
        <w:tc>
          <w:tcPr>
            <w:tcW w:w="1533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CB616F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شکل دایره و بریده های آن</w:t>
            </w:r>
          </w:p>
        </w:tc>
      </w:tr>
      <w:tr w:rsidR="00B07E5C" w:rsidRPr="003B37E8" w:rsidTr="00AA1376">
        <w:tc>
          <w:tcPr>
            <w:tcW w:w="1552" w:type="dxa"/>
          </w:tcPr>
          <w:p w:rsidR="00B07E5C" w:rsidRPr="00FF54EE" w:rsidRDefault="00B07E5C" w:rsidP="00F66F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ارزشیابی تشخیصی</w:t>
            </w:r>
          </w:p>
        </w:tc>
        <w:tc>
          <w:tcPr>
            <w:tcW w:w="1532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5A6AD7" w:rsidP="005A6AD7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چند پرسش از درس قبل و اهمیت شغلها در جامعه</w:t>
            </w:r>
          </w:p>
          <w:p w:rsidR="006428EE" w:rsidRPr="00FF54EE" w:rsidRDefault="006428EE" w:rsidP="006428E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در تهیه نان چه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شغلهایی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نقش دارند .</w:t>
            </w:r>
          </w:p>
        </w:tc>
        <w:tc>
          <w:tcPr>
            <w:tcW w:w="1533" w:type="dxa"/>
          </w:tcPr>
          <w:p w:rsidR="00B07E5C" w:rsidRPr="00FF54EE" w:rsidRDefault="00800D58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دانش آموزان در مورد حالات ماده سؤال می کنیم</w:t>
            </w:r>
          </w:p>
          <w:p w:rsidR="002E132B" w:rsidRPr="00FF54EE" w:rsidRDefault="002E132B" w:rsidP="002E132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از آنها می خواهیم چند ماده جامد را در کلاس نشان دهند .</w:t>
            </w:r>
          </w:p>
        </w:tc>
        <w:tc>
          <w:tcPr>
            <w:tcW w:w="1533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CB616F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پرسش از درس قبلی</w:t>
            </w:r>
          </w:p>
          <w:p w:rsidR="00CB616F" w:rsidRPr="00FF54EE" w:rsidRDefault="00CB616F" w:rsidP="00CB61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پرسش از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کسرهای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بزرگتر از واحد </w:t>
            </w:r>
          </w:p>
          <w:p w:rsidR="00CB616F" w:rsidRPr="00FF54EE" w:rsidRDefault="00CB616F" w:rsidP="00CB61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سؤال در مورد مقایسه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کسرها</w:t>
            </w:r>
            <w:proofErr w:type="spellEnd"/>
          </w:p>
        </w:tc>
      </w:tr>
      <w:tr w:rsidR="00B07E5C" w:rsidRPr="003B37E8" w:rsidTr="00AA1376">
        <w:tc>
          <w:tcPr>
            <w:tcW w:w="1552" w:type="dxa"/>
          </w:tcPr>
          <w:p w:rsidR="00B07E5C" w:rsidRPr="00FF54EE" w:rsidRDefault="00B07E5C" w:rsidP="00F66F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آماده سازی</w:t>
            </w:r>
          </w:p>
        </w:tc>
        <w:tc>
          <w:tcPr>
            <w:tcW w:w="1532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6428EE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یک نفر می خواهیم فرآیند تبدیل شدن گندم به نان را به صورت داستان بیان کند .</w:t>
            </w:r>
          </w:p>
        </w:tc>
        <w:tc>
          <w:tcPr>
            <w:tcW w:w="1533" w:type="dxa"/>
          </w:tcPr>
          <w:p w:rsidR="00B07E5C" w:rsidRPr="00FF54EE" w:rsidRDefault="00164631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با آزمایش حلقه و گلوله دلیل آنرا از دانش آموزان می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پرسیم</w:t>
            </w:r>
            <w:proofErr w:type="spellEnd"/>
          </w:p>
        </w:tc>
        <w:tc>
          <w:tcPr>
            <w:tcW w:w="1533" w:type="dxa"/>
            <w:vMerge/>
          </w:tcPr>
          <w:p w:rsidR="00B07E5C" w:rsidRPr="00FF54EE" w:rsidRDefault="00B07E5C" w:rsidP="0080406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FF54EE" w:rsidRDefault="006D7D8A" w:rsidP="006D7D8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2 دایره </w:t>
            </w:r>
            <w:proofErr w:type="spellStart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مقوایی</w:t>
            </w:r>
            <w:proofErr w:type="spellEnd"/>
            <w:r w:rsidRPr="00FF54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را هر کدام به 4 قسمت تقسیم می کنیم و 6 قسمت از آنرا به دانش آموزی می دهیم و از او می خواهیم از 6 قسمت یک دایره بسازد . </w:t>
            </w:r>
          </w:p>
        </w:tc>
      </w:tr>
      <w:tr w:rsidR="00B07E5C" w:rsidRPr="003B37E8" w:rsidTr="00C266F6">
        <w:trPr>
          <w:trHeight w:val="1877"/>
        </w:trPr>
        <w:tc>
          <w:tcPr>
            <w:tcW w:w="1552" w:type="dxa"/>
          </w:tcPr>
          <w:p w:rsidR="00B07E5C" w:rsidRPr="00414476" w:rsidRDefault="00B07E5C" w:rsidP="00F66F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ارایه ی درس جدید</w:t>
            </w:r>
          </w:p>
        </w:tc>
        <w:tc>
          <w:tcPr>
            <w:tcW w:w="1532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6428EE" w:rsidP="00667F79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بعد از ایجاد انگیزه از طریق پرسش و پاس</w:t>
            </w:r>
            <w:r w:rsidR="00667F79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proofErr w:type="spellStart"/>
            <w:r w:rsidR="00667F79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سؤالاتی</w:t>
            </w:r>
            <w:proofErr w:type="spellEnd"/>
            <w:r w:rsidR="00667F79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را در مورد چگونه به وجود آمدن یک ساختمان پرسیده و </w:t>
            </w:r>
            <w:r w:rsidR="00667F79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درس جدید را ارایه می دهیم .</w:t>
            </w:r>
          </w:p>
        </w:tc>
        <w:tc>
          <w:tcPr>
            <w:tcW w:w="1533" w:type="dxa"/>
          </w:tcPr>
          <w:p w:rsidR="00B07E5C" w:rsidRPr="00414476" w:rsidRDefault="00164631" w:rsidP="00B50AA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با ایجاد انگیزه از طریق آزمایش حلقه و گلوله</w:t>
            </w:r>
            <w:r w:rsidR="00B50AAD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 مثال های غیر درسی مانند فاصله خطوط راه آهن به </w:t>
            </w:r>
            <w:r w:rsidR="00B50AAD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یادگیری عمق می </w:t>
            </w:r>
            <w:proofErr w:type="spellStart"/>
            <w:r w:rsidR="00B50AAD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بخشیم</w:t>
            </w:r>
            <w:proofErr w:type="spellEnd"/>
            <w:r w:rsidR="00B50AAD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.</w:t>
            </w:r>
          </w:p>
        </w:tc>
        <w:tc>
          <w:tcPr>
            <w:tcW w:w="1533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6D7D8A" w:rsidP="00453D8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دانش آموز بعد از تلاش از 4 قسمت آن یک دایره ساخته </w:t>
            </w:r>
            <w:r w:rsidR="00453D80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2 قسمت دیگر نیز مانده است . از اینجا </w:t>
            </w:r>
            <w:r w:rsidR="00453D80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شروع به ارایه ی درس می کنیم . کسری مانند5/17</w:t>
            </w:r>
            <w:r w:rsidR="005A2951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را ارایه می دهیم تا با شکل آن را ترسیم و بیان کنند و تدریس را </w:t>
            </w:r>
            <w:r w:rsidR="0054629D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ادامه می دهیم .</w:t>
            </w:r>
          </w:p>
        </w:tc>
      </w:tr>
      <w:tr w:rsidR="00B07E5C" w:rsidRPr="003B37E8" w:rsidTr="00AA1376">
        <w:tc>
          <w:tcPr>
            <w:tcW w:w="1552" w:type="dxa"/>
          </w:tcPr>
          <w:p w:rsidR="00B07E5C" w:rsidRPr="00414476" w:rsidRDefault="00B07E5C" w:rsidP="00F66F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جمع بندی و نتیجه گیری</w:t>
            </w:r>
          </w:p>
        </w:tc>
        <w:tc>
          <w:tcPr>
            <w:tcW w:w="1532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E90C30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از دو نفر از دانش آموزان می خواهیم هر کدام قسمتی از یک شغل را </w:t>
            </w:r>
            <w:r w:rsidR="00775E50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بطور خلاصه گفته و نقش آن را بیان کنند سپس درس ارایه شده را جمع بندی می کنیم .</w:t>
            </w:r>
          </w:p>
        </w:tc>
        <w:tc>
          <w:tcPr>
            <w:tcW w:w="1533" w:type="dxa"/>
          </w:tcPr>
          <w:p w:rsidR="00B07E5C" w:rsidRPr="00414476" w:rsidRDefault="00ED4191" w:rsidP="00BD5516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A20BB4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 همکاری </w:t>
            </w: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 آموزان بحث را جمع بندی</w:t>
            </w:r>
            <w:r w:rsidR="00ED4795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BD5516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نتیجه </w:t>
            </w:r>
            <w:r w:rsidR="00ED4795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می </w:t>
            </w:r>
            <w:r w:rsidR="00BD5516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گیر</w:t>
            </w:r>
            <w:r w:rsidR="00ED4795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یم</w:t>
            </w:r>
            <w:r w:rsidR="00BD5516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که گرما به مواد جامد اثر می گذارد .</w:t>
            </w:r>
          </w:p>
        </w:tc>
        <w:tc>
          <w:tcPr>
            <w:tcW w:w="1533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54629D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مشارکت دانش آموزان</w:t>
            </w:r>
            <w:r w:rsidR="00EF6935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نتیجه می گیریم که کسر بزرگتر از واحد چیست و چگونه می توان آن را به عدد مخلوط تبدیل کرد .    </w:t>
            </w:r>
          </w:p>
        </w:tc>
      </w:tr>
      <w:tr w:rsidR="00B07E5C" w:rsidRPr="003B37E8" w:rsidTr="00AA1376">
        <w:tc>
          <w:tcPr>
            <w:tcW w:w="1552" w:type="dxa"/>
          </w:tcPr>
          <w:p w:rsidR="00B07E5C" w:rsidRPr="00414476" w:rsidRDefault="00B07E5C" w:rsidP="00F66F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تکوینی</w:t>
            </w:r>
          </w:p>
        </w:tc>
        <w:tc>
          <w:tcPr>
            <w:tcW w:w="1532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775E50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چند سؤال از متن درس می </w:t>
            </w:r>
            <w:proofErr w:type="spellStart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پرسیم</w:t>
            </w:r>
            <w:proofErr w:type="spellEnd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تا از درک مطالب درسی </w:t>
            </w:r>
            <w:proofErr w:type="spellStart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مطمین</w:t>
            </w:r>
            <w:proofErr w:type="spellEnd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شویم</w:t>
            </w:r>
          </w:p>
        </w:tc>
        <w:tc>
          <w:tcPr>
            <w:tcW w:w="1533" w:type="dxa"/>
          </w:tcPr>
          <w:p w:rsidR="00B07E5C" w:rsidRPr="00414476" w:rsidRDefault="00BD5516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proofErr w:type="spellStart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سؤالاتی</w:t>
            </w:r>
            <w:proofErr w:type="spellEnd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دانش آموزان در مورد درس پرسیده و از آنها می خواهیم خود مثال </w:t>
            </w:r>
            <w:proofErr w:type="spellStart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هایی</w:t>
            </w:r>
            <w:proofErr w:type="spellEnd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این مورد ارایه دهند .</w:t>
            </w:r>
          </w:p>
        </w:tc>
        <w:tc>
          <w:tcPr>
            <w:tcW w:w="1533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EF6935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تخته سیاه را به 2 قسمت مساوی تقسیم و از 2 نفر دانش آموز می خواهیم </w:t>
            </w:r>
            <w:r w:rsidR="00C266F6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هر کدام یک کسر را به عدد مخلوط تبدیل کنند . </w:t>
            </w:r>
          </w:p>
        </w:tc>
      </w:tr>
      <w:tr w:rsidR="00B07E5C" w:rsidRPr="003B37E8" w:rsidTr="0004101E">
        <w:trPr>
          <w:trHeight w:val="270"/>
        </w:trPr>
        <w:tc>
          <w:tcPr>
            <w:tcW w:w="1552" w:type="dxa"/>
          </w:tcPr>
          <w:p w:rsidR="00B07E5C" w:rsidRPr="00414476" w:rsidRDefault="00B07E5C" w:rsidP="00F66F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تعیین تکلیف و اختتام</w:t>
            </w:r>
          </w:p>
        </w:tc>
        <w:tc>
          <w:tcPr>
            <w:tcW w:w="1532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775E50" w:rsidP="002B35B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ضمن تشکر از دانش </w:t>
            </w:r>
            <w:proofErr w:type="spellStart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آموزانی</w:t>
            </w:r>
            <w:proofErr w:type="spellEnd"/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که در قصه گویی و خلاصه گویی در فرآیند تدریس</w:t>
            </w:r>
            <w:r w:rsidR="002B35B3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مشارکت داشتند از آنان می خواهیم چند شغل دیگر را نوشته و وظایف و اهمیت آن را در جامعه ذکر کنند .</w:t>
            </w:r>
          </w:p>
        </w:tc>
        <w:tc>
          <w:tcPr>
            <w:tcW w:w="1533" w:type="dxa"/>
          </w:tcPr>
          <w:p w:rsidR="00B07E5C" w:rsidRPr="00414476" w:rsidRDefault="002B35B3" w:rsidP="002271D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ضمن </w:t>
            </w:r>
            <w:r w:rsidR="007217F2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تشکر از دقت دانش آموزان از آنها می خواهیم 10 مورد از ماده جامد را در دفتر خود نام برده و اثر گرما بر هر کدام از آنها را</w:t>
            </w:r>
            <w:r w:rsidR="002271D3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توضیح دهند .</w:t>
            </w:r>
          </w:p>
        </w:tc>
        <w:tc>
          <w:tcPr>
            <w:tcW w:w="1533" w:type="dxa"/>
            <w:vMerge/>
          </w:tcPr>
          <w:p w:rsidR="00B07E5C" w:rsidRPr="00414476" w:rsidRDefault="00B07E5C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3" w:type="dxa"/>
          </w:tcPr>
          <w:p w:rsidR="00B07E5C" w:rsidRPr="00414476" w:rsidRDefault="002271D3" w:rsidP="0080406A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</w:t>
            </w:r>
            <w:r w:rsidR="00D53CBB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دانش آموزان می خواهیم علاوه بر تمرینات کتاب که در منزل حل خواهند نمود تعدادی کسر بزرگتر از واحد را خود انتخاب کرده و به عدد مخلوط</w:t>
            </w:r>
            <w:r w:rsidR="003F3AF3" w:rsidRPr="0041447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تبدیل کنند و در آخر از دانش آموزان تشکر می کنیم .</w:t>
            </w:r>
          </w:p>
        </w:tc>
      </w:tr>
    </w:tbl>
    <w:p w:rsidR="0010560A" w:rsidRDefault="0010560A" w:rsidP="00CA5002">
      <w:pPr>
        <w:bidi/>
        <w:rPr>
          <w:rFonts w:cs="B Nazanin"/>
          <w:sz w:val="28"/>
          <w:szCs w:val="28"/>
          <w:lang w:bidi="fa-IR"/>
        </w:rPr>
      </w:pPr>
    </w:p>
    <w:p w:rsidR="00414476" w:rsidRDefault="00414476" w:rsidP="00414476">
      <w:pPr>
        <w:bidi/>
        <w:rPr>
          <w:rFonts w:cs="B Nazanin"/>
          <w:sz w:val="28"/>
          <w:szCs w:val="28"/>
          <w:rtl/>
          <w:lang w:bidi="fa-IR"/>
        </w:rPr>
      </w:pPr>
    </w:p>
    <w:p w:rsidR="0023233B" w:rsidRDefault="0023233B" w:rsidP="0023233B">
      <w:pPr>
        <w:pStyle w:val="ListParagraph"/>
        <w:numPr>
          <w:ilvl w:val="0"/>
          <w:numId w:val="10"/>
        </w:numPr>
        <w:bidi/>
        <w:rPr>
          <w:rFonts w:cs="B Nazanin"/>
          <w:sz w:val="28"/>
          <w:szCs w:val="28"/>
          <w:lang w:bidi="fa-IR"/>
        </w:rPr>
      </w:pPr>
      <w:r w:rsidRPr="0023233B">
        <w:rPr>
          <w:rFonts w:cs="B Nazanin" w:hint="cs"/>
          <w:sz w:val="28"/>
          <w:szCs w:val="28"/>
          <w:rtl/>
          <w:lang w:bidi="fa-IR"/>
        </w:rPr>
        <w:lastRenderedPageBreak/>
        <w:t>طرح درس ویژه کلاس های 6</w:t>
      </w:r>
      <w:r w:rsidR="00096F3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3233B">
        <w:rPr>
          <w:rFonts w:cs="B Nazanin" w:hint="cs"/>
          <w:sz w:val="28"/>
          <w:szCs w:val="28"/>
          <w:rtl/>
          <w:lang w:bidi="fa-IR"/>
        </w:rPr>
        <w:t xml:space="preserve">پایه بر مبنای روش گروهی 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188" w:type="dxa"/>
        <w:tblInd w:w="142" w:type="dxa"/>
        <w:tblLook w:val="04A0"/>
      </w:tblPr>
      <w:tblGrid>
        <w:gridCol w:w="1886"/>
        <w:gridCol w:w="1061"/>
        <w:gridCol w:w="1134"/>
        <w:gridCol w:w="1276"/>
        <w:gridCol w:w="4831"/>
      </w:tblGrid>
      <w:tr w:rsidR="00D640F7" w:rsidTr="00A743F1">
        <w:tc>
          <w:tcPr>
            <w:tcW w:w="1886" w:type="dxa"/>
            <w:vMerge w:val="restart"/>
            <w:tcBorders>
              <w:tr2bl w:val="single" w:sz="4" w:space="0" w:color="auto"/>
            </w:tcBorders>
          </w:tcPr>
          <w:p w:rsidR="00D640F7" w:rsidRPr="00257EE1" w:rsidRDefault="00D640F7" w:rsidP="0023233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پایه ها</w:t>
            </w:r>
          </w:p>
          <w:p w:rsidR="00D640F7" w:rsidRPr="00257EE1" w:rsidRDefault="00D640F7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D640F7" w:rsidRPr="00257EE1" w:rsidRDefault="00D640F7" w:rsidP="00D640F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D640F7" w:rsidRPr="00257EE1" w:rsidRDefault="00D640F7" w:rsidP="00D640F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مراحل تدریس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</w:tcPr>
          <w:p w:rsidR="00D640F7" w:rsidRPr="00257EE1" w:rsidRDefault="00D640F7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خود آموخت پایه اول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40F7" w:rsidRPr="00257EE1" w:rsidRDefault="00D640F7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خود آموخت پایه دوم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40F7" w:rsidRPr="00257EE1" w:rsidRDefault="00D640F7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خود آموخت پایه ششم</w:t>
            </w:r>
          </w:p>
        </w:tc>
        <w:tc>
          <w:tcPr>
            <w:tcW w:w="4831" w:type="dxa"/>
          </w:tcPr>
          <w:p w:rsidR="00D640F7" w:rsidRPr="00257EE1" w:rsidRDefault="00D640F7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تدریس گروهی ماده درسی علوم تجربی سوم ، چهارم ، پنجم</w:t>
            </w:r>
          </w:p>
        </w:tc>
      </w:tr>
      <w:tr w:rsidR="00876F24" w:rsidTr="00A743F1">
        <w:tc>
          <w:tcPr>
            <w:tcW w:w="1886" w:type="dxa"/>
            <w:vMerge/>
            <w:tcBorders>
              <w:tr2bl w:val="single" w:sz="4" w:space="0" w:color="auto"/>
            </w:tcBorders>
          </w:tcPr>
          <w:p w:rsidR="00876F24" w:rsidRPr="00257EE1" w:rsidRDefault="00876F24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876F24" w:rsidRPr="00257EE1" w:rsidRDefault="00876F24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6F24" w:rsidRPr="00257EE1" w:rsidRDefault="00876F24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جمله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نویسی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6F24" w:rsidRPr="00257EE1" w:rsidRDefault="00876F24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ریاضیات</w:t>
            </w:r>
          </w:p>
        </w:tc>
        <w:tc>
          <w:tcPr>
            <w:tcW w:w="4831" w:type="dxa"/>
          </w:tcPr>
          <w:p w:rsidR="00876F24" w:rsidRPr="00257EE1" w:rsidRDefault="00876F24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کتاب سوم صفحات 100 تا 103(استخوان و ماهیچه)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کتاب چهارم صفحات 95 تا 97(دستگاه تنفسی) کتاب پنجم صفحات 92 تا 95  (دستگاه عصبی)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هدف های کلی درس</w:t>
            </w:r>
          </w:p>
        </w:tc>
        <w:tc>
          <w:tcPr>
            <w:tcW w:w="1061" w:type="dxa"/>
            <w:vMerge w:val="restart"/>
            <w:textDirection w:val="btLr"/>
          </w:tcPr>
          <w:p w:rsidR="00EE6A13" w:rsidRPr="00257EE1" w:rsidRDefault="008238C0" w:rsidP="00133FF2">
            <w:pPr>
              <w:bidi/>
              <w:ind w:left="113" w:right="113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یک درس از کتاب فارسی را مشخص کرده و از آنها می خواهیم کلمات را بر اساس یک بخشی ، دو بخشی و سه بخشی در جدول بنویسند . </w:t>
            </w:r>
          </w:p>
        </w:tc>
        <w:tc>
          <w:tcPr>
            <w:tcW w:w="1134" w:type="dxa"/>
            <w:vMerge w:val="restart"/>
            <w:textDirection w:val="btLr"/>
          </w:tcPr>
          <w:p w:rsidR="00EE6A13" w:rsidRPr="00257EE1" w:rsidRDefault="004C745B" w:rsidP="00133FF2">
            <w:pPr>
              <w:bidi/>
              <w:ind w:left="113" w:right="113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5 کلمه مأنوس برای آنها مشخص کرده و از آنها می خواهیم برای هر کدام 4 جمله متفاوت بنویسند . </w:t>
            </w:r>
          </w:p>
        </w:tc>
        <w:tc>
          <w:tcPr>
            <w:tcW w:w="1276" w:type="dxa"/>
            <w:vMerge w:val="restart"/>
            <w:textDirection w:val="btLr"/>
          </w:tcPr>
          <w:p w:rsidR="00EE6A13" w:rsidRPr="00257EE1" w:rsidRDefault="004C745B" w:rsidP="00133FF2">
            <w:pPr>
              <w:bidi/>
              <w:ind w:left="113" w:right="113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هر کدام از دانش آموزان با کشیدن تصویر </w:t>
            </w:r>
            <w:r w:rsidR="00133FF2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، 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کسر های اعشاری را نشان دهند تا یادگیری مفهوم کسر</w:t>
            </w:r>
            <w:r w:rsidR="00133FF2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ها</w:t>
            </w:r>
            <w:r w:rsidR="00133FF2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تعمیق شود .</w:t>
            </w:r>
          </w:p>
        </w:tc>
        <w:tc>
          <w:tcPr>
            <w:tcW w:w="4831" w:type="dxa"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آشنا نمودن دانش آموزان با استخوان و ماهیچه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دستگاه تنفسی- دستگاه عصبی و نقش و وظیفه آن به عنوان اندام های بدن انسان آشنا می شوند . و کارکرد هر یک را بخوبی می فهمند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هدف های رفتاری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دانش آموزان اهمیت استخوان و ماهیچه ها </w:t>
            </w:r>
            <w:r w:rsidR="00F04A3D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و تأثیر آن در حرکات بدن و ساختمان بدن را توضیح می دهند .</w:t>
            </w:r>
          </w:p>
          <w:p w:rsidR="00F04A3D" w:rsidRPr="00257EE1" w:rsidRDefault="00F04A3D" w:rsidP="00F04A3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اندام های تنفسی را شرح داده و اثر و وظیفه هر یک از آنها را در تنفس بیان می کنند . </w:t>
            </w:r>
          </w:p>
          <w:p w:rsidR="00F04A3D" w:rsidRPr="00257EE1" w:rsidRDefault="00F04A3D" w:rsidP="00F04A3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دانش آموزان وظایف دستگاه عصبی را بیان می کنند . </w:t>
            </w:r>
          </w:p>
          <w:p w:rsidR="00F04A3D" w:rsidRPr="00257EE1" w:rsidRDefault="00F04A3D" w:rsidP="00F04A3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- قسمت های مختلف دستگاه عصبی</w:t>
            </w:r>
            <w:r w:rsidR="003613C5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محل قرار گرفتن آنها را توضیح می دهند . </w:t>
            </w:r>
          </w:p>
          <w:p w:rsidR="003613C5" w:rsidRPr="00257EE1" w:rsidRDefault="003613C5" w:rsidP="003613C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دانش آموزان باید قسمت های سلول را نام ببرند . </w:t>
            </w:r>
          </w:p>
          <w:p w:rsidR="003613C5" w:rsidRPr="00257EE1" w:rsidRDefault="003613C5" w:rsidP="003613C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سیتو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پلاسم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را تعریف کنند . </w:t>
            </w:r>
          </w:p>
          <w:p w:rsidR="003613C5" w:rsidRPr="00257EE1" w:rsidRDefault="003613C5" w:rsidP="003613C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اثر مواد غذایی مناسب و ورزش را در سالم نگه داشتن استخوانهای بدن بیان کنند . </w:t>
            </w:r>
          </w:p>
          <w:p w:rsidR="003613C5" w:rsidRPr="00257EE1" w:rsidRDefault="003613C5" w:rsidP="003613C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رعایت نکاتی را که </w:t>
            </w:r>
            <w:r w:rsidR="00364EEE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برای سالم نگه داشتن استخوانها و ماهیچه ها مفید است توضیح دهند .</w:t>
            </w:r>
          </w:p>
          <w:p w:rsidR="00364EEE" w:rsidRPr="00257EE1" w:rsidRDefault="00364EEE" w:rsidP="00364EEE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- فرآیند تولید و احساس یک صدا را شرح دهند .</w:t>
            </w:r>
          </w:p>
          <w:p w:rsidR="00364EEE" w:rsidRPr="00257EE1" w:rsidRDefault="00364EEE" w:rsidP="00364EEE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-موادی را که به گوش آسیب می رسانند بیان کنند .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وسایل و مواد لازم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CA0198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اسکلت انسان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عکس و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ماکت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از اندام های بدن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اندام های حسی بخصوص گوش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گچ </w:t>
            </w:r>
            <w:r w:rsidRPr="00257EE1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تخته سیاه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ارزشیابی تشخیصی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CA0198" w:rsidP="00A56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سؤ</w:t>
            </w:r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ال</w:t>
            </w:r>
            <w:proofErr w:type="spellEnd"/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های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 مورد ماهیچه ها و نقش آن در بدن</w:t>
            </w:r>
          </w:p>
          <w:p w:rsidR="00CA0198" w:rsidRPr="00257EE1" w:rsidRDefault="00CA0198" w:rsidP="00A56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سؤ</w:t>
            </w:r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ال</w:t>
            </w:r>
            <w:proofErr w:type="spellEnd"/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A56C04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های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 مورد استخوان ها و نقش آن در بدن</w:t>
            </w:r>
          </w:p>
          <w:p w:rsidR="00A56C04" w:rsidRPr="00257EE1" w:rsidRDefault="00A56C04" w:rsidP="00A56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سؤالهایی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 مورد دستگاه تنفسی و وظایف و عملکرد آن </w:t>
            </w:r>
          </w:p>
          <w:p w:rsidR="00A56C04" w:rsidRPr="00257EE1" w:rsidRDefault="00A56C04" w:rsidP="005D08D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سؤاالهایی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در مورد </w:t>
            </w:r>
            <w:r w:rsidR="005D08D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دستگاه عصبی به عنوان مرکز فرماندهی بدن  - مغز و نخاع و وظایف و کارکرد آنها</w:t>
            </w: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 بدن</w:t>
            </w:r>
          </w:p>
          <w:p w:rsidR="00A56C04" w:rsidRPr="00257EE1" w:rsidRDefault="00A56C04" w:rsidP="00A56C04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EE6A13" w:rsidTr="00A743F1">
        <w:tc>
          <w:tcPr>
            <w:tcW w:w="1886" w:type="dxa"/>
            <w:tcBorders>
              <w:top w:val="single" w:sz="4" w:space="0" w:color="auto"/>
            </w:tcBorders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آماده سازی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  <w:tcBorders>
              <w:top w:val="single" w:sz="4" w:space="0" w:color="auto"/>
            </w:tcBorders>
          </w:tcPr>
          <w:p w:rsidR="00EE6A13" w:rsidRPr="00257EE1" w:rsidRDefault="005759D0" w:rsidP="00D03491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با بیان یک قطعه کوتاه </w:t>
            </w:r>
            <w:r w:rsidR="00A8224B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توسط یکی از دانش آموزان عملکرد اندام های حسی را به صورت ابتکاری طرح می کنیم . مانند : من آدمی هستم که پنج حس دارم که عبارتند از .......و استخوانها و ماهیچه ها در اسکلت و شکل دادن به من نقش دارند </w:t>
            </w:r>
            <w:r w:rsidR="00D0349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 موجب </w:t>
            </w:r>
            <w:proofErr w:type="spellStart"/>
            <w:r w:rsidR="00D0349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حرکتم</w:t>
            </w:r>
            <w:proofErr w:type="spellEnd"/>
            <w:r w:rsidR="00D0349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می شوند . و دستگاه تنفسی و دستگاه عصبی وظایفی را </w:t>
            </w:r>
            <w:proofErr w:type="spellStart"/>
            <w:r w:rsidR="00D0349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بعهده</w:t>
            </w:r>
            <w:proofErr w:type="spellEnd"/>
            <w:r w:rsidR="00D03491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دارند .</w:t>
            </w:r>
            <w:r w:rsidR="00A8224B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ارایه ی درس جدید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C441D1" w:rsidP="0058303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بعد از ایجاد انگیزه درس را به ترتیب با یک توضیح کلی در مورد اندام حسی و حرکتی به اهمیت ماهیچه ها و استخوانها در شکل دادن و حرکت اندام ها اشاره کرده و به دستگاه تنفسی به عنوان کمک کننده </w:t>
            </w:r>
            <w:r w:rsidR="00583030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این اندامها و خرج نمودن دی اکسید کربن از بدن اشاره نموده و آنگاه به اهمیت دستگاه عصبی  در مغز و نخاع انسان پرداخته و توضیحات کامل را ادامه می دهیم . 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جمع بندی و نتیجه گیری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431539" w:rsidP="0043153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با همکاری و همفکری دانش آموزان بحث را جمع بندی و نتیجه  می گیریم که کلیه اندامها</w:t>
            </w:r>
            <w:r w:rsidR="00C84B7E"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لازمه یک زندگی سالم هستند و باید تلاش کرد تا صدمات احتمالی را به اندامها از بین برد.</w:t>
            </w:r>
          </w:p>
        </w:tc>
      </w:tr>
      <w:tr w:rsidR="00EE6A13" w:rsidTr="00A743F1">
        <w:tc>
          <w:tcPr>
            <w:tcW w:w="1886" w:type="dxa"/>
          </w:tcPr>
          <w:p w:rsidR="00EE6A13" w:rsidRPr="00257EE1" w:rsidRDefault="00EE6A13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ارزشیابی تکوینی</w:t>
            </w:r>
          </w:p>
        </w:tc>
        <w:tc>
          <w:tcPr>
            <w:tcW w:w="1061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EE6A13" w:rsidRPr="00257EE1" w:rsidRDefault="00EE6A13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EE6A13" w:rsidRPr="00257EE1" w:rsidRDefault="00236EC6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در این قسمت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سؤالاتی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که متضمن رسیدن به هدف های کلی است طرح کرده و دانش آموزان با افعال رفتاری پاسخ آنها را بیان می کنند تا اطمینان از یادگیری مطلوب حاصل گردد .</w:t>
            </w:r>
          </w:p>
        </w:tc>
      </w:tr>
      <w:tr w:rsidR="00C84B7E" w:rsidTr="00A743F1">
        <w:trPr>
          <w:trHeight w:val="1136"/>
        </w:trPr>
        <w:tc>
          <w:tcPr>
            <w:tcW w:w="1886" w:type="dxa"/>
          </w:tcPr>
          <w:p w:rsidR="00C84B7E" w:rsidRPr="00257EE1" w:rsidRDefault="00C84B7E" w:rsidP="00F66F1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تعیین تکلیف و اختتام</w:t>
            </w:r>
          </w:p>
        </w:tc>
        <w:tc>
          <w:tcPr>
            <w:tcW w:w="1061" w:type="dxa"/>
            <w:vMerge/>
          </w:tcPr>
          <w:p w:rsidR="00C84B7E" w:rsidRPr="00257EE1" w:rsidRDefault="00C84B7E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84B7E" w:rsidRPr="00257EE1" w:rsidRDefault="00C84B7E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</w:tcPr>
          <w:p w:rsidR="00C84B7E" w:rsidRPr="00257EE1" w:rsidRDefault="00C84B7E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31" w:type="dxa"/>
          </w:tcPr>
          <w:p w:rsidR="00C84B7E" w:rsidRPr="00257EE1" w:rsidRDefault="00C84B7E" w:rsidP="0023233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در آخرین قسمت از برنامه آموزشی ضمن تشکر از دانش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آموزانی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که دقت بیشتری به درس معمول و سؤالات بهتری را پرسیده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اند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>تکالیفی</w:t>
            </w:r>
            <w:proofErr w:type="spellEnd"/>
            <w:r w:rsidRPr="00257EE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برای دانش آموزان طرح کرده و جلسه درس را خاتمه می دهیم .</w:t>
            </w:r>
          </w:p>
        </w:tc>
      </w:tr>
    </w:tbl>
    <w:p w:rsidR="0023233B" w:rsidRPr="0023233B" w:rsidRDefault="0023233B" w:rsidP="00F93721">
      <w:pPr>
        <w:bidi/>
        <w:rPr>
          <w:rFonts w:cs="B Nazanin"/>
          <w:sz w:val="28"/>
          <w:szCs w:val="28"/>
          <w:rtl/>
          <w:lang w:bidi="fa-IR"/>
        </w:rPr>
      </w:pPr>
    </w:p>
    <w:p w:rsidR="0023233B" w:rsidRPr="0033282B" w:rsidRDefault="003F0512" w:rsidP="003F051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523742" w:rsidRPr="0033282B">
        <w:rPr>
          <w:rFonts w:cs="B Nazanin" w:hint="cs"/>
          <w:sz w:val="28"/>
          <w:szCs w:val="28"/>
          <w:rtl/>
        </w:rPr>
        <w:t>برنامه نویسی در کلاس های چند پایه :</w:t>
      </w:r>
    </w:p>
    <w:p w:rsidR="00523742" w:rsidRDefault="00523742" w:rsidP="00523742">
      <w:pPr>
        <w:bidi/>
        <w:ind w:left="142"/>
        <w:rPr>
          <w:rFonts w:cs="B Nazanin"/>
          <w:sz w:val="28"/>
          <w:szCs w:val="28"/>
          <w:rtl/>
        </w:rPr>
      </w:pPr>
      <w:r w:rsidRPr="0033282B">
        <w:rPr>
          <w:rFonts w:cs="B Nazanin" w:hint="cs"/>
          <w:sz w:val="28"/>
          <w:szCs w:val="28"/>
          <w:rtl/>
        </w:rPr>
        <w:t>برای نوشتن برنامه کلاس های چند پایه اگر آموزشگاه 6 پایه نیست یعنی بیش از یک نفر آموزگار فعالیت دارد</w:t>
      </w:r>
      <w:r w:rsidR="00921EE2" w:rsidRPr="0033282B">
        <w:rPr>
          <w:rFonts w:cs="B Nazanin" w:hint="cs"/>
          <w:sz w:val="28"/>
          <w:szCs w:val="28"/>
          <w:rtl/>
        </w:rPr>
        <w:t xml:space="preserve"> باید ترکیب پایه ها مشخص شود .</w:t>
      </w:r>
    </w:p>
    <w:p w:rsidR="0033282B" w:rsidRDefault="0033282B" w:rsidP="0033282B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الف) ترکیب پایه ها :</w:t>
      </w:r>
    </w:p>
    <w:p w:rsidR="0033282B" w:rsidRDefault="0033282B" w:rsidP="005468C9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توصیه می شود پایه ها به هم نزدیک باشند . چون تدریس به شیوه گروهی را ممکن می سازد و بسیاری از مشکلات انضباطی کلاس رفع می گردد .</w:t>
      </w:r>
      <w:r w:rsidR="005468C9">
        <w:rPr>
          <w:rFonts w:cs="B Nazanin" w:hint="cs"/>
          <w:sz w:val="28"/>
          <w:szCs w:val="28"/>
          <w:rtl/>
        </w:rPr>
        <w:t xml:space="preserve"> اما گاهی تعداد دانش آموزان مانع از این کار می شود . برای مثال:</w:t>
      </w:r>
    </w:p>
    <w:p w:rsidR="005468C9" w:rsidRDefault="005468C9" w:rsidP="005468C9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اگر دونفر آموزگار در یک مدرسه عشایری یا روستایی خدمت می کنند بهتر است که ترکیب به شکل زیر باشد:</w:t>
      </w:r>
    </w:p>
    <w:p w:rsidR="005468C9" w:rsidRDefault="005468C9" w:rsidP="005468C9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اول ، </w:t>
      </w:r>
      <w:r w:rsidR="00BA751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دوم</w:t>
      </w:r>
      <w:r w:rsidR="00BA751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و </w:t>
      </w:r>
      <w:r w:rsidR="00BA751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سوم .................. 1کلاس</w:t>
      </w:r>
    </w:p>
    <w:p w:rsidR="005468C9" w:rsidRDefault="005468C9" w:rsidP="005468C9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سوم ، چهارم و پنجم</w:t>
      </w:r>
      <w:r w:rsidR="00BA7515">
        <w:rPr>
          <w:rFonts w:cs="B Nazanin" w:hint="cs"/>
          <w:sz w:val="28"/>
          <w:szCs w:val="28"/>
          <w:rtl/>
        </w:rPr>
        <w:t>............... 1 کلاس</w:t>
      </w:r>
    </w:p>
    <w:p w:rsidR="00BA7515" w:rsidRDefault="00BA7515" w:rsidP="00BA7515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اما اگر تعداد دانش آموزان به شرح زیر و تعداد آموزگاران 2 نفر باشد ترکیب کلاس متفاوت خواهد بود .</w:t>
      </w:r>
    </w:p>
    <w:p w:rsidR="00032274" w:rsidRDefault="00BA7515" w:rsidP="00032274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اول = 10 نفر   دوم =  8 نفر   سوم =  7 نفر  چهارم = </w:t>
      </w:r>
      <w:r w:rsidR="00032274">
        <w:rPr>
          <w:rFonts w:cs="B Nazanin" w:hint="cs"/>
          <w:sz w:val="28"/>
          <w:szCs w:val="28"/>
          <w:rtl/>
        </w:rPr>
        <w:t xml:space="preserve"> 5 نفر</w:t>
      </w:r>
      <w:r>
        <w:rPr>
          <w:rFonts w:cs="B Nazanin" w:hint="cs"/>
          <w:sz w:val="28"/>
          <w:szCs w:val="28"/>
          <w:rtl/>
        </w:rPr>
        <w:t xml:space="preserve"> </w:t>
      </w:r>
      <w:r w:rsidR="00032274">
        <w:rPr>
          <w:rFonts w:cs="B Nazanin" w:hint="cs"/>
          <w:sz w:val="28"/>
          <w:szCs w:val="28"/>
          <w:rtl/>
        </w:rPr>
        <w:t xml:space="preserve"> پنجم = 8 نفر  ششم = 7 نفر در این صورت معلمان ممکن است با تکیه بر آمار تقسیم بندی زیر را معمول دارند . </w:t>
      </w:r>
    </w:p>
    <w:p w:rsidR="00CD0A21" w:rsidRDefault="00032274" w:rsidP="00032274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اول ، دوم و چهارم = 23 نفر</w:t>
      </w:r>
      <w:r w:rsidR="00CD0A21">
        <w:rPr>
          <w:rFonts w:cs="B Nazanin" w:hint="cs"/>
          <w:sz w:val="28"/>
          <w:szCs w:val="28"/>
          <w:rtl/>
        </w:rPr>
        <w:t xml:space="preserve">                      سوم ، پنجم و ششم = 22 نفر</w:t>
      </w:r>
    </w:p>
    <w:p w:rsidR="00CD0A21" w:rsidRDefault="00CD0A21" w:rsidP="00CD0A21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ب) تعداد نیروی انسانی در آموزشگاه : </w:t>
      </w:r>
    </w:p>
    <w:p w:rsidR="00CD0A21" w:rsidRDefault="00CD0A21" w:rsidP="00CD0A21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اگر در مثال بالا 3نفر نیرو فرض کنیم در این صورت ترکیب پایه ها ممکن است به شرح زیر باشد .</w:t>
      </w:r>
    </w:p>
    <w:p w:rsidR="00CD0A21" w:rsidRDefault="00CD0A21" w:rsidP="00CD0A21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مدیر آموزگار : پایه دوم</w:t>
      </w:r>
    </w:p>
    <w:p w:rsidR="00CD0A21" w:rsidRDefault="00CD0A21" w:rsidP="003F0512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آموزگار اول : </w:t>
      </w:r>
      <w:r w:rsidR="003F0512">
        <w:rPr>
          <w:rFonts w:cs="B Nazanin" w:hint="cs"/>
          <w:sz w:val="28"/>
          <w:szCs w:val="28"/>
          <w:rtl/>
        </w:rPr>
        <w:t>اول</w:t>
      </w:r>
      <w:r>
        <w:rPr>
          <w:rFonts w:cs="B Nazanin" w:hint="cs"/>
          <w:sz w:val="28"/>
          <w:szCs w:val="28"/>
          <w:rtl/>
        </w:rPr>
        <w:t xml:space="preserve"> ، سوم و چهارم</w:t>
      </w:r>
    </w:p>
    <w:p w:rsidR="003F0512" w:rsidRDefault="00CD0A21" w:rsidP="00CD0A21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آموزگار دوم :</w:t>
      </w:r>
      <w:r w:rsidR="003F0512">
        <w:rPr>
          <w:rFonts w:cs="B Nazanin" w:hint="cs"/>
          <w:sz w:val="28"/>
          <w:szCs w:val="28"/>
          <w:rtl/>
        </w:rPr>
        <w:t xml:space="preserve"> پنجم و ششم</w:t>
      </w:r>
    </w:p>
    <w:p w:rsidR="003F0512" w:rsidRDefault="003F0512" w:rsidP="003F0512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ج) نبودن دانش آموز در بعضی از پایه ها</w:t>
      </w:r>
      <w:r w:rsidR="0003227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:</w:t>
      </w:r>
      <w:r w:rsidRPr="003F0512">
        <w:rPr>
          <w:rFonts w:cs="B Nazanin" w:hint="cs"/>
          <w:sz w:val="28"/>
          <w:szCs w:val="28"/>
          <w:rtl/>
        </w:rPr>
        <w:t xml:space="preserve"> </w:t>
      </w:r>
    </w:p>
    <w:p w:rsidR="003F0512" w:rsidRDefault="003F0512" w:rsidP="003F0512">
      <w:pPr>
        <w:bidi/>
        <w:ind w:left="142"/>
        <w:rPr>
          <w:rFonts w:cs="B Nazanin"/>
          <w:sz w:val="28"/>
          <w:szCs w:val="28"/>
          <w:rtl/>
        </w:rPr>
      </w:pPr>
    </w:p>
    <w:p w:rsidR="00E5428A" w:rsidRDefault="003F0512" w:rsidP="002B4BA8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بارها اتفاق می افتد</w:t>
      </w:r>
      <w:r w:rsidR="00313458">
        <w:rPr>
          <w:rFonts w:cs="B Nazanin" w:hint="cs"/>
          <w:sz w:val="28"/>
          <w:szCs w:val="28"/>
          <w:rtl/>
        </w:rPr>
        <w:t xml:space="preserve"> که به دلیل ترک تحصیلی ، مردودی و ... در یک پایه دانش آموزی ثبت نام نمی کند </w:t>
      </w:r>
      <w:r w:rsidR="002B4BA8">
        <w:rPr>
          <w:rFonts w:cs="B Nazanin" w:hint="cs"/>
          <w:sz w:val="28"/>
          <w:szCs w:val="28"/>
          <w:rtl/>
        </w:rPr>
        <w:t xml:space="preserve">. اگر در این مدرسه دو نفر معلم مشغول فعالیت آموزشی هستند </w:t>
      </w:r>
      <w:r w:rsidR="00E5428A">
        <w:rPr>
          <w:rFonts w:cs="B Nazanin" w:hint="cs"/>
          <w:sz w:val="28"/>
          <w:szCs w:val="28"/>
          <w:rtl/>
        </w:rPr>
        <w:t>در اینصورت یک کلاس به صورت دو پایه و یک کلاس به صورت 3 پایه تشکیل خواهد شد .</w:t>
      </w:r>
    </w:p>
    <w:p w:rsidR="00E5428A" w:rsidRDefault="00E5428A" w:rsidP="00C30DAD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د) عدم علاقه بعضی از معلمان برای تدریس در بعضی از پایه</w:t>
      </w:r>
      <w:r w:rsidR="00C30DAD">
        <w:rPr>
          <w:rFonts w:cs="B Nazanin" w:hint="cs"/>
          <w:sz w:val="28"/>
          <w:szCs w:val="28"/>
          <w:rtl/>
        </w:rPr>
        <w:t xml:space="preserve"> ها </w:t>
      </w:r>
      <w:r>
        <w:rPr>
          <w:rFonts w:cs="B Nazanin" w:hint="cs"/>
          <w:sz w:val="28"/>
          <w:szCs w:val="28"/>
          <w:rtl/>
        </w:rPr>
        <w:t>:</w:t>
      </w:r>
    </w:p>
    <w:p w:rsidR="00F93721" w:rsidRDefault="00E5428A" w:rsidP="00A961CC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هر حال ترکیب کلاس های چند پایه در یک آموزشگاه ممکن است</w:t>
      </w:r>
      <w:r w:rsidR="00C30DAD">
        <w:rPr>
          <w:rFonts w:cs="B Nazanin" w:hint="cs"/>
          <w:sz w:val="28"/>
          <w:szCs w:val="28"/>
          <w:rtl/>
        </w:rPr>
        <w:t xml:space="preserve"> زیاد باشد ، معلمی که در کلاس چند پایه تدریس می کند ممکن است کلاس وی ترکیبی از پایه های زیر باشد:</w:t>
      </w:r>
    </w:p>
    <w:tbl>
      <w:tblPr>
        <w:tblStyle w:val="TableGrid"/>
        <w:bidiVisual/>
        <w:tblW w:w="0" w:type="auto"/>
        <w:tblInd w:w="142" w:type="dxa"/>
        <w:tblLook w:val="04A0"/>
      </w:tblPr>
      <w:tblGrid>
        <w:gridCol w:w="725"/>
        <w:gridCol w:w="425"/>
        <w:gridCol w:w="425"/>
        <w:gridCol w:w="425"/>
        <w:gridCol w:w="425"/>
        <w:gridCol w:w="425"/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5"/>
        <w:gridCol w:w="425"/>
        <w:gridCol w:w="425"/>
        <w:gridCol w:w="425"/>
        <w:gridCol w:w="425"/>
        <w:gridCol w:w="938"/>
      </w:tblGrid>
      <w:tr w:rsidR="00E13012" w:rsidTr="00C30DAD"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کلاس دو پایه</w:t>
            </w:r>
          </w:p>
        </w:tc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35" w:type="dxa"/>
          </w:tcPr>
          <w:p w:rsidR="00C30DAD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C30DAD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E75BC9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P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P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E75BC9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P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E75BC9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P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C30DAD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E75BC9" w:rsidRDefault="00E75BC9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Pr="00E75BC9" w:rsidRDefault="00E75BC9" w:rsidP="00E75BC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E13012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Pr="00E13012" w:rsidRDefault="00E13012" w:rsidP="00E1301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E13012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Pr="00E13012" w:rsidRDefault="00E13012" w:rsidP="00E1301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E13012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  <w:p w:rsidR="00C30DAD" w:rsidRPr="00E13012" w:rsidRDefault="00E13012" w:rsidP="00E1301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15حالت ترکیب</w:t>
            </w:r>
          </w:p>
        </w:tc>
      </w:tr>
      <w:tr w:rsidR="00E13012" w:rsidTr="00C30DAD">
        <w:tc>
          <w:tcPr>
            <w:tcW w:w="435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کلاس 3 پایه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2C7618" w:rsidRPr="002C7618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35" w:type="dxa"/>
          </w:tcPr>
          <w:p w:rsidR="002C7618" w:rsidRPr="009F2864" w:rsidRDefault="00E13012" w:rsidP="00C30DAD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F2864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  <w:p w:rsidR="00C30DAD" w:rsidRDefault="002C7618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9F2864">
              <w:rPr>
                <w:rFonts w:cs="B Nazanin" w:hint="cs"/>
                <w:sz w:val="28"/>
                <w:szCs w:val="28"/>
                <w:rtl/>
              </w:rPr>
              <w:t>2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9F2864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2C7618" w:rsidRDefault="00E13012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  <w:r w:rsidR="009F286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9F2864" w:rsidRPr="002C7618" w:rsidRDefault="009F2864" w:rsidP="009F2864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2C7618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2C7618" w:rsidRDefault="002C761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6" w:type="dxa"/>
          </w:tcPr>
          <w:p w:rsidR="002C7618" w:rsidRDefault="002C761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2C7618" w:rsidRDefault="002C761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2C7618" w:rsidRDefault="002C761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2C7618" w:rsidP="002C761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="00AF0C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F0C89" w:rsidRPr="002C7618" w:rsidRDefault="00AF0C89" w:rsidP="00AF0C89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 حالت ترکیب</w:t>
            </w:r>
          </w:p>
        </w:tc>
      </w:tr>
      <w:tr w:rsidR="00E13012" w:rsidTr="00C30DAD"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کلاس چهار پایه</w:t>
            </w:r>
          </w:p>
        </w:tc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1 </w:t>
            </w:r>
          </w:p>
          <w:p w:rsidR="00F66F10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="007C0FE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7C0FE2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 </w:t>
            </w:r>
          </w:p>
          <w:p w:rsidR="007C0FE2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1 </w:t>
            </w:r>
          </w:p>
          <w:p w:rsidR="007C0FE2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7C0FE2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 </w:t>
            </w:r>
          </w:p>
          <w:p w:rsidR="00F66F10" w:rsidRPr="007C0FE2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435" w:type="dxa"/>
          </w:tcPr>
          <w:p w:rsidR="00F66F10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="007C0FE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7C0FE2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 </w:t>
            </w:r>
          </w:p>
          <w:p w:rsidR="007C0FE2" w:rsidRPr="00F66F10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F66F10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605DB6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605DB6" w:rsidP="00605DB6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605DB6" w:rsidRPr="00605DB6" w:rsidRDefault="00605DB6" w:rsidP="00605DB6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F66F10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605DB6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30DAD" w:rsidRDefault="00605DB6" w:rsidP="00605DB6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605DB6" w:rsidRPr="00605DB6" w:rsidRDefault="00605DB6" w:rsidP="00605DB6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F66F10" w:rsidRPr="00605DB6" w:rsidRDefault="00F66F10" w:rsidP="00C30DAD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05DB6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  <w:p w:rsidR="00C30DAD" w:rsidRDefault="00F66F10" w:rsidP="00605DB6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05DB6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  <w:p w:rsidR="00605DB6" w:rsidRPr="00F504C7" w:rsidRDefault="00605DB6" w:rsidP="00605DB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F504C7">
              <w:rPr>
                <w:rFonts w:cs="B Nazanin" w:hint="cs"/>
                <w:sz w:val="28"/>
                <w:szCs w:val="28"/>
                <w:rtl/>
              </w:rPr>
              <w:t>5</w:t>
            </w:r>
            <w:r w:rsidR="00F504C7" w:rsidRPr="00F504C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F504C7" w:rsidRPr="00F504C7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F504C7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F66F10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F504C7" w:rsidRDefault="00F66F10" w:rsidP="00F66F10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F504C7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Pr="00F504C7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435" w:type="dxa"/>
          </w:tcPr>
          <w:p w:rsidR="007C0FE2" w:rsidRDefault="00F66F10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F504C7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F504C7" w:rsidRPr="00F504C7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F504C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F504C7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F504C7" w:rsidRPr="007C0FE2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F504C7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F504C7" w:rsidP="00F504C7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="00C84CC8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C84CC8" w:rsidRPr="00F504C7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84CC8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C84CC8" w:rsidRP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84CC8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C84CC8" w:rsidRP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C84CC8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C84CC8" w:rsidRP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7C0FE2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84CC8" w:rsidRDefault="007C0FE2" w:rsidP="007C0FE2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C84CC8" w:rsidRP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14حالت ترکیب</w:t>
            </w:r>
          </w:p>
        </w:tc>
      </w:tr>
      <w:tr w:rsidR="00E13012" w:rsidTr="00C30DAD"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کلاس پنج پایه</w:t>
            </w:r>
          </w:p>
        </w:tc>
        <w:tc>
          <w:tcPr>
            <w:tcW w:w="435" w:type="dxa"/>
          </w:tcPr>
          <w:p w:rsidR="00C84CC8" w:rsidRDefault="00C84CC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30DAD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2 </w:t>
            </w:r>
          </w:p>
          <w:p w:rsid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 </w:t>
            </w:r>
          </w:p>
          <w:p w:rsid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C84CC8" w:rsidRP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35" w:type="dxa"/>
          </w:tcPr>
          <w:p w:rsidR="00C84CC8" w:rsidRDefault="00C84CC8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C84CC8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9A344F" w:rsidRDefault="00C84CC8" w:rsidP="00C84CC8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4 </w:t>
            </w:r>
          </w:p>
          <w:p w:rsidR="009A344F" w:rsidRP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9A344F" w:rsidRDefault="009A344F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C30DAD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9A344F" w:rsidRP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9A344F" w:rsidRDefault="009A344F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9A344F" w:rsidRP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9A344F" w:rsidRDefault="009A344F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9A344F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9A344F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9A344F" w:rsidRPr="009A344F" w:rsidRDefault="009B13AB" w:rsidP="009A344F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9B13AB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9B13AB" w:rsidRDefault="009B13AB" w:rsidP="009B13AB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9B13AB" w:rsidRDefault="009B13AB" w:rsidP="009B13AB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C30DAD" w:rsidRDefault="009B13AB" w:rsidP="009B13AB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5 </w:t>
            </w:r>
          </w:p>
          <w:p w:rsidR="009B13AB" w:rsidRPr="009B13AB" w:rsidRDefault="009B13AB" w:rsidP="009B13AB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6حالت ترکیب</w:t>
            </w:r>
          </w:p>
        </w:tc>
      </w:tr>
      <w:tr w:rsidR="00E13012" w:rsidTr="00C30DAD">
        <w:tc>
          <w:tcPr>
            <w:tcW w:w="435" w:type="dxa"/>
          </w:tcPr>
          <w:p w:rsidR="00C30DAD" w:rsidRDefault="00F66F10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کلاس شش پایه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5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9B13AB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436" w:type="dxa"/>
          </w:tcPr>
          <w:p w:rsidR="00C30DAD" w:rsidRDefault="00E13012" w:rsidP="00C30DAD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فقط یک حالت ترکیب</w:t>
            </w:r>
          </w:p>
        </w:tc>
      </w:tr>
    </w:tbl>
    <w:p w:rsidR="00C30DAD" w:rsidRDefault="00C30DAD" w:rsidP="00C30DAD">
      <w:pPr>
        <w:bidi/>
        <w:ind w:left="142"/>
        <w:rPr>
          <w:rFonts w:cs="B Nazanin"/>
          <w:sz w:val="28"/>
          <w:szCs w:val="28"/>
          <w:rtl/>
        </w:rPr>
      </w:pPr>
    </w:p>
    <w:p w:rsidR="00560BA9" w:rsidRDefault="009B13AB" w:rsidP="00A961CC">
      <w:pPr>
        <w:bidi/>
        <w:ind w:lef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اعداد بیانگر پایه های زیر می باشد :</w:t>
      </w:r>
    </w:p>
    <w:p w:rsidR="009B13AB" w:rsidRPr="009B13AB" w:rsidRDefault="009B13AB" w:rsidP="009B13AB">
      <w:pPr>
        <w:pStyle w:val="ListParagraph"/>
        <w:numPr>
          <w:ilvl w:val="0"/>
          <w:numId w:val="15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پایه اول 2- پایه دوم 3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پایه سوم 4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پایه </w:t>
      </w:r>
      <w:r w:rsidR="00560BA9">
        <w:rPr>
          <w:rFonts w:cs="B Nazanin" w:hint="cs"/>
          <w:sz w:val="28"/>
          <w:szCs w:val="28"/>
          <w:rtl/>
        </w:rPr>
        <w:t>چهارم 5- پایه پنجم 6- پایه ششم</w:t>
      </w:r>
    </w:p>
    <w:p w:rsidR="00BA7515" w:rsidRPr="00560BA9" w:rsidRDefault="00560BA9" w:rsidP="003F0512">
      <w:pPr>
        <w:bidi/>
        <w:ind w:left="142"/>
        <w:rPr>
          <w:rFonts w:cs="B Nazanin"/>
          <w:sz w:val="28"/>
          <w:szCs w:val="28"/>
          <w:rtl/>
        </w:rPr>
      </w:pPr>
      <w:r w:rsidRPr="00560BA9">
        <w:rPr>
          <w:rFonts w:cs="B Nazanin" w:hint="cs"/>
          <w:sz w:val="28"/>
          <w:szCs w:val="28"/>
          <w:rtl/>
        </w:rPr>
        <w:lastRenderedPageBreak/>
        <w:t>نکات لازم در برنامه نویسی برای کلاس های چند پایه :</w:t>
      </w:r>
    </w:p>
    <w:p w:rsidR="00560BA9" w:rsidRDefault="00560BA9" w:rsidP="00560BA9">
      <w:pPr>
        <w:pStyle w:val="ListParagraph"/>
        <w:numPr>
          <w:ilvl w:val="0"/>
          <w:numId w:val="16"/>
        </w:numPr>
        <w:bidi/>
        <w:rPr>
          <w:rFonts w:cs="B Nazanin"/>
          <w:sz w:val="28"/>
          <w:szCs w:val="28"/>
        </w:rPr>
      </w:pPr>
      <w:r w:rsidRPr="00560BA9">
        <w:rPr>
          <w:rFonts w:cs="B Nazanin" w:hint="cs"/>
          <w:sz w:val="28"/>
          <w:szCs w:val="28"/>
          <w:rtl/>
        </w:rPr>
        <w:t xml:space="preserve">ابتدا </w:t>
      </w:r>
      <w:r>
        <w:rPr>
          <w:rFonts w:cs="B Nazanin" w:hint="cs"/>
          <w:sz w:val="28"/>
          <w:szCs w:val="28"/>
          <w:rtl/>
        </w:rPr>
        <w:t xml:space="preserve">ساعات درسی همه پایه ها را استخراج کنید . </w:t>
      </w:r>
    </w:p>
    <w:p w:rsidR="00560BA9" w:rsidRPr="00A90C48" w:rsidRDefault="00A90C48" w:rsidP="00A90C4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560BA9" w:rsidRPr="00A90C48">
        <w:rPr>
          <w:rFonts w:cs="B Nazanin" w:hint="cs"/>
          <w:sz w:val="28"/>
          <w:szCs w:val="28"/>
          <w:rtl/>
        </w:rPr>
        <w:t>حاصل جمع ساعات محور و ساعات خود آموخت</w:t>
      </w:r>
      <w:r w:rsidR="00D625D0" w:rsidRPr="00A90C48">
        <w:rPr>
          <w:rFonts w:cs="B Nazanin" w:hint="cs"/>
          <w:sz w:val="28"/>
          <w:szCs w:val="28"/>
          <w:rtl/>
        </w:rPr>
        <w:t xml:space="preserve"> مساوی با ساعات تدریس هفتگی مصوب خواهد بود .</w:t>
      </w:r>
    </w:p>
    <w:p w:rsidR="00D625D0" w:rsidRDefault="00A90C48" w:rsidP="00A90C4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 برای مثال ماده درسی ریاضیات پایه پنجم ابتدایی را در نظر می گیریم :</w:t>
      </w:r>
    </w:p>
    <w:p w:rsidR="00A90C48" w:rsidRDefault="00A90C48" w:rsidP="00A90C4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کل کتاب 160صفحه می باشد که اگر به 30 هفته آموزشی تقسیم کنیم در هر هفته حدود 6 صفحه باید تدریس شود . برنامه مصوب وزارتخانه نیز برای ریاضیات پایه پنجم </w:t>
      </w:r>
      <w:r w:rsidR="008C5C1A">
        <w:rPr>
          <w:rFonts w:cs="B Nazanin" w:hint="cs"/>
          <w:sz w:val="28"/>
          <w:szCs w:val="28"/>
          <w:rtl/>
        </w:rPr>
        <w:t>4ساعت در هفته است . پس بدین ترتیب باید حداقل 2 و حداکثر 3 جلسه ریاضیات پنجم و در هر جلسه حداقل 2 و حداکثر 3 صفحه تدریس شود .</w:t>
      </w:r>
    </w:p>
    <w:p w:rsidR="008C5C1A" w:rsidRDefault="00C116A1" w:rsidP="008C5C1A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البته ترکیب پایه هارا در نظر می گیریم . اگر کلاس 6پایه باشد 2ساعت تدیس در محور و2 ساعت در گروه خود آموخت (گروه فرعی ) قرار می گیرند تا فرصت برای سایر پایه ها نیز باشد . اگر کمتر از 5 پایه باشد</w:t>
      </w:r>
      <w:r w:rsidR="002A154C">
        <w:rPr>
          <w:rFonts w:cs="B Nazanin" w:hint="cs"/>
          <w:sz w:val="28"/>
          <w:szCs w:val="28"/>
          <w:rtl/>
        </w:rPr>
        <w:t xml:space="preserve"> از 4 ساعت ریاضیات 3 ساعت را در محور و 1 ساعت را در گروه فرعی قرار می دهیم .</w:t>
      </w:r>
    </w:p>
    <w:p w:rsidR="002A154C" w:rsidRDefault="002A154C" w:rsidP="002A154C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سهولت یا  دشواری پایه هارا در محور قرار دادن آن در نظر بگیرید . برای مثال تدریس علوم سوم ابتدایی ، ریاضیات چهارم و علوم پنجم را </w:t>
      </w:r>
      <w:r w:rsidR="0030472F">
        <w:rPr>
          <w:rFonts w:cs="B Nazanin" w:hint="cs"/>
          <w:sz w:val="28"/>
          <w:szCs w:val="28"/>
          <w:rtl/>
        </w:rPr>
        <w:t>در یک جلسه محور قرار دادن کار را دشوار می کند .</w:t>
      </w:r>
    </w:p>
    <w:p w:rsidR="0030472F" w:rsidRDefault="0030472F" w:rsidP="0030472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 توالی محوریت را در پایه ها در نظر بگیرید . برای مثال یک پایه 3 جلسه پشت سر هم تدرس نداشته باشد .</w:t>
      </w:r>
    </w:p>
    <w:p w:rsidR="006C7D9E" w:rsidRDefault="0030472F" w:rsidP="003B051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اگر شیوه تدریس شما گروهی باشد دروس مشابه پایه ها را کنار یکدیگر قرار دهید . به عنوان مثال تعلیمات دینی سوم ، چهارم و پنجم</w:t>
      </w:r>
      <w:r w:rsidR="00515CD0">
        <w:rPr>
          <w:rFonts w:cs="B Nazanin" w:hint="cs"/>
          <w:sz w:val="28"/>
          <w:szCs w:val="28"/>
          <w:rtl/>
        </w:rPr>
        <w:t xml:space="preserve"> را در یک جلسه برنامه هفتگی طراحی کنید .</w:t>
      </w:r>
      <w:ins w:id="5" w:author="Aria TM" w:date="2013-10-04T09:49:00Z">
        <w:r w:rsidR="006C7D9E">
          <w:rPr>
            <w:rFonts w:cs="B Nazanin" w:hint="cs"/>
            <w:sz w:val="28"/>
            <w:szCs w:val="28"/>
            <w:rtl/>
          </w:rPr>
          <w:t xml:space="preserve"> </w:t>
        </w:r>
      </w:ins>
      <w:r w:rsidR="006C7D9E">
        <w:rPr>
          <w:rFonts w:cs="B Nazanin" w:hint="cs"/>
          <w:sz w:val="28"/>
          <w:szCs w:val="28"/>
          <w:rtl/>
        </w:rPr>
        <w:t>سعی کنید در هر ساعت بیش از یک کلاس را در محور قرار دهید که در ای</w:t>
      </w:r>
      <w:r w:rsidR="003B051F">
        <w:rPr>
          <w:rFonts w:cs="B Nazanin" w:hint="cs"/>
          <w:sz w:val="28"/>
          <w:szCs w:val="28"/>
          <w:rtl/>
        </w:rPr>
        <w:t>ن</w:t>
      </w:r>
      <w:r w:rsidR="006C7D9E">
        <w:rPr>
          <w:rFonts w:cs="B Nazanin" w:hint="cs"/>
          <w:sz w:val="28"/>
          <w:szCs w:val="28"/>
          <w:rtl/>
        </w:rPr>
        <w:t xml:space="preserve"> صورت با گذاشتن عددی در جلو آنها مشخص کنید به عنوان مثال : محور 1  محور 2  محور 3 </w:t>
      </w:r>
    </w:p>
    <w:p w:rsidR="00180ABD" w:rsidRDefault="006C7D9E" w:rsidP="006C7D9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 زمان تقریبی هر فع</w:t>
      </w:r>
      <w:r w:rsidR="00180ABD">
        <w:rPr>
          <w:rFonts w:cs="B Nazanin" w:hint="cs"/>
          <w:sz w:val="28"/>
          <w:szCs w:val="28"/>
          <w:rtl/>
        </w:rPr>
        <w:t>ا</w:t>
      </w:r>
      <w:r>
        <w:rPr>
          <w:rFonts w:cs="B Nazanin" w:hint="cs"/>
          <w:sz w:val="28"/>
          <w:szCs w:val="28"/>
          <w:rtl/>
        </w:rPr>
        <w:t>لیت را مشخص کنید .</w:t>
      </w:r>
    </w:p>
    <w:p w:rsidR="00154247" w:rsidRDefault="00180ABD" w:rsidP="00A961CC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اگر شیوه تدریس شما بر اساس روش محوری بوده و در هر جلسه بیش از 2 محور داشته باشید حداقل باید در طراحی تدریس </w:t>
      </w:r>
      <w:r w:rsidR="00A961CC">
        <w:rPr>
          <w:rFonts w:cs="B Nazanin" w:hint="cs"/>
          <w:sz w:val="28"/>
          <w:szCs w:val="28"/>
          <w:rtl/>
        </w:rPr>
        <w:t xml:space="preserve">45 الی 50 دقیقه وقت منظور کنید </w:t>
      </w:r>
    </w:p>
    <w:p w:rsidR="00180ABD" w:rsidRDefault="00180ABD" w:rsidP="00180AB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تغییر برنامه را از هر 2 ماه  ، بعد از کنترل بودجه بندی کتب </w:t>
      </w:r>
      <w:r w:rsidR="007D09A3">
        <w:rPr>
          <w:rFonts w:cs="B Nazanin" w:hint="cs"/>
          <w:sz w:val="28"/>
          <w:szCs w:val="28"/>
          <w:rtl/>
        </w:rPr>
        <w:t xml:space="preserve"> در دستور کار خود قرار دهید . و اگر لازم شد محور بودن یا فرعی بودن را بر اساس عملکرد گذشته و نیاز آینده تنظیم کنید .</w:t>
      </w:r>
    </w:p>
    <w:p w:rsidR="007D09A3" w:rsidRDefault="007D09A3" w:rsidP="007D09A3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صفحات بعد 2 نمونه برنامه هفتگی جهت آشنایی بیشتر معلمان عزیز تنظیم شده است . یک نمونه بر اساس روش محوری و یک نمونه نیز  بر اساس روش گروهی با فرض حداکثر پایه ها</w:t>
      </w:r>
      <w:r w:rsidR="00350135">
        <w:rPr>
          <w:rFonts w:cs="B Nazanin" w:hint="cs"/>
          <w:sz w:val="28"/>
          <w:szCs w:val="28"/>
          <w:rtl/>
        </w:rPr>
        <w:t xml:space="preserve"> یعنی یک کلاس 6 پایه طراحی شده است . </w:t>
      </w:r>
    </w:p>
    <w:p w:rsidR="00775441" w:rsidRDefault="00775441" w:rsidP="00FF64FF">
      <w:pPr>
        <w:bidi/>
        <w:rPr>
          <w:rFonts w:cs="B Nazanin"/>
          <w:sz w:val="28"/>
          <w:szCs w:val="28"/>
          <w:rtl/>
        </w:rPr>
      </w:pPr>
    </w:p>
    <w:p w:rsidR="00350135" w:rsidRDefault="00350135" w:rsidP="00775441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- البته معلمان عزیز می دانند</w:t>
      </w:r>
      <w:r w:rsidR="00FF64FF">
        <w:rPr>
          <w:rFonts w:cs="B Nazanin" w:hint="cs"/>
          <w:sz w:val="28"/>
          <w:szCs w:val="28"/>
          <w:rtl/>
        </w:rPr>
        <w:t xml:space="preserve"> که در تنظیم برنامه به شیوه گروهی تمام دروس در تمام ساعات ممکن نیست بلکه در واقع تلفیقی از یک برنامه محوری و گروهی است . </w:t>
      </w:r>
    </w:p>
    <w:p w:rsidR="00A7067B" w:rsidRDefault="00A7067B" w:rsidP="007249B8">
      <w:pPr>
        <w:bidi/>
        <w:rPr>
          <w:rFonts w:cs="Times New Roma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جدول ذیل بر اساس هشتصد و سی و چهارمین جلسه شورای عالی آموزش و پرورش </w:t>
      </w:r>
      <w:r w:rsidR="007249B8">
        <w:rPr>
          <w:rFonts w:cs="B Nazanin" w:hint="cs"/>
          <w:sz w:val="28"/>
          <w:szCs w:val="28"/>
          <w:rtl/>
          <w:lang w:bidi="fa-IR"/>
        </w:rPr>
        <w:t xml:space="preserve">مورخ 5/12/1389که طی نامه شماره 28663/120 مورخ 28/12/1389شورای عالی آموزش و پرورش تحت عنوان </w:t>
      </w:r>
      <w:r w:rsidR="007249B8">
        <w:rPr>
          <w:rFonts w:cs="Times New Roman" w:hint="cs"/>
          <w:sz w:val="28"/>
          <w:szCs w:val="28"/>
          <w:rtl/>
          <w:lang w:bidi="fa-IR"/>
        </w:rPr>
        <w:t>&lt;&lt;ساماندهی زمان آموزش در دوره ابتدایی&gt;&gt; و همچنین راهنمای عمل مجموعه مستندات تحول بنیادین در آموزش و پرورش شماره 1 دیماه 1390وزارت آموزش و پرورش طراحی شده است .</w:t>
      </w:r>
    </w:p>
    <w:p w:rsidR="004F798C" w:rsidRDefault="004F798C" w:rsidP="004F798C">
      <w:pPr>
        <w:bidi/>
        <w:rPr>
          <w:rFonts w:cs="Times New Roman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 xml:space="preserve">در بند 1ماده 2 مصوبه فوق آمده است: برنامه آموزشی و تربیتی هفتگی مدرسه در قالب25جلسه آموزشی برای کلیه پایه های تحصیلی </w:t>
      </w:r>
      <w:proofErr w:type="spellStart"/>
      <w:r>
        <w:rPr>
          <w:rFonts w:cs="Times New Roman" w:hint="cs"/>
          <w:sz w:val="28"/>
          <w:szCs w:val="28"/>
          <w:rtl/>
          <w:lang w:bidi="fa-IR"/>
        </w:rPr>
        <w:t>منحصرأ</w:t>
      </w:r>
      <w:proofErr w:type="spellEnd"/>
      <w:r>
        <w:rPr>
          <w:rFonts w:cs="Times New Roman" w:hint="cs"/>
          <w:sz w:val="28"/>
          <w:szCs w:val="28"/>
          <w:rtl/>
          <w:lang w:bidi="fa-IR"/>
        </w:rPr>
        <w:t xml:space="preserve"> در 5 روز اول هفته سازماندهی و اجرا شود .</w:t>
      </w:r>
    </w:p>
    <w:p w:rsidR="00A05831" w:rsidRDefault="004F798C" w:rsidP="00FF0B10">
      <w:pPr>
        <w:bidi/>
        <w:rPr>
          <w:rFonts w:cs="Times New Roman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 xml:space="preserve">بر اساس بند 2 ماده 2مصوبه فوق </w:t>
      </w:r>
      <w:r w:rsidR="00712C00">
        <w:rPr>
          <w:rFonts w:cs="Times New Roman" w:hint="cs"/>
          <w:sz w:val="28"/>
          <w:szCs w:val="28"/>
          <w:rtl/>
          <w:lang w:bidi="fa-IR"/>
        </w:rPr>
        <w:t>زم</w:t>
      </w:r>
      <w:r>
        <w:rPr>
          <w:rFonts w:cs="Times New Roman" w:hint="cs"/>
          <w:sz w:val="28"/>
          <w:szCs w:val="28"/>
          <w:rtl/>
          <w:lang w:bidi="fa-IR"/>
        </w:rPr>
        <w:t xml:space="preserve">ان هر جلسه برای پایه های اول و دوم 45دقیقه و برای پایه های سوم و چهارم و پنجم </w:t>
      </w:r>
      <w:r w:rsidR="00712C00">
        <w:rPr>
          <w:rFonts w:cs="Times New Roman" w:hint="cs"/>
          <w:sz w:val="28"/>
          <w:szCs w:val="28"/>
          <w:rtl/>
          <w:lang w:bidi="fa-IR"/>
        </w:rPr>
        <w:t xml:space="preserve">50 دقیقه تعیین شده است . و در بند 3 همان مصوبه برای پایه های اول و دوم بعد از هر جلسه آموزشی 20 دقیقه و برای پایه های سوم و </w:t>
      </w:r>
      <w:r w:rsidR="00696EA5">
        <w:rPr>
          <w:rFonts w:cs="Times New Roman" w:hint="cs"/>
          <w:sz w:val="28"/>
          <w:szCs w:val="28"/>
          <w:rtl/>
          <w:lang w:bidi="fa-IR"/>
        </w:rPr>
        <w:t>چ</w:t>
      </w:r>
      <w:r w:rsidR="00712C00">
        <w:rPr>
          <w:rFonts w:cs="Times New Roman" w:hint="cs"/>
          <w:sz w:val="28"/>
          <w:szCs w:val="28"/>
          <w:rtl/>
          <w:lang w:bidi="fa-IR"/>
        </w:rPr>
        <w:t>هارم و پنجم 15 دقیقه زمان استراحت  در نظر گرفته شود . بر</w:t>
      </w:r>
      <w:r w:rsidR="00696EA5">
        <w:rPr>
          <w:rFonts w:cs="Times New Roman" w:hint="cs"/>
          <w:sz w:val="28"/>
          <w:szCs w:val="28"/>
          <w:rtl/>
          <w:lang w:bidi="fa-IR"/>
        </w:rPr>
        <w:t>ا</w:t>
      </w:r>
      <w:r w:rsidR="00712C00">
        <w:rPr>
          <w:rFonts w:cs="Times New Roman" w:hint="cs"/>
          <w:sz w:val="28"/>
          <w:szCs w:val="28"/>
          <w:rtl/>
          <w:lang w:bidi="fa-IR"/>
        </w:rPr>
        <w:t>بر مصوبه هشتصد و پنجاه و دومین</w:t>
      </w:r>
      <w:r w:rsidR="00696EA5">
        <w:rPr>
          <w:rFonts w:cs="Times New Roman" w:hint="cs"/>
          <w:sz w:val="28"/>
          <w:szCs w:val="28"/>
          <w:rtl/>
          <w:lang w:bidi="fa-IR"/>
        </w:rPr>
        <w:t xml:space="preserve"> جلسه شورای عالی آموزش و پرورش مورخ 1/10/1390یک ساعت از ساعات درس قرآن پایه ششم به صورت </w:t>
      </w:r>
      <w:proofErr w:type="spellStart"/>
      <w:r w:rsidR="00696EA5">
        <w:rPr>
          <w:rFonts w:cs="Times New Roman" w:hint="cs"/>
          <w:sz w:val="28"/>
          <w:szCs w:val="28"/>
          <w:rtl/>
          <w:lang w:bidi="fa-IR"/>
        </w:rPr>
        <w:t>تجمیعی</w:t>
      </w:r>
      <w:proofErr w:type="spellEnd"/>
      <w:r w:rsidR="00696EA5">
        <w:rPr>
          <w:rFonts w:cs="Times New Roman" w:hint="cs"/>
          <w:sz w:val="28"/>
          <w:szCs w:val="28"/>
          <w:rtl/>
          <w:lang w:bidi="fa-IR"/>
        </w:rPr>
        <w:t xml:space="preserve"> برای تقویت رو خوانی ، روان خوانی و انس با قرآن اختصاص می یابد . </w:t>
      </w: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</w:p>
    <w:p w:rsidR="00CD3FD7" w:rsidRPr="00696EA5" w:rsidRDefault="00CD3FD7" w:rsidP="00CD3FD7">
      <w:pPr>
        <w:bidi/>
        <w:rPr>
          <w:rFonts w:cs="Times New Roman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جدول مواد و ساعات تدریس هفتگی</w:t>
      </w:r>
      <w:r w:rsidR="00F6545F">
        <w:rPr>
          <w:rFonts w:cs="Times New Roman" w:hint="cs"/>
          <w:sz w:val="28"/>
          <w:szCs w:val="28"/>
          <w:rtl/>
          <w:lang w:bidi="fa-IR"/>
        </w:rPr>
        <w:t xml:space="preserve"> اول تا ششم ابتدایی:</w:t>
      </w:r>
    </w:p>
    <w:tbl>
      <w:tblPr>
        <w:tblStyle w:val="TableGrid"/>
        <w:tblW w:w="10348" w:type="dxa"/>
        <w:tblInd w:w="-34" w:type="dxa"/>
        <w:tblLayout w:type="fixed"/>
        <w:tblLook w:val="04A0"/>
      </w:tblPr>
      <w:tblGrid>
        <w:gridCol w:w="1985"/>
        <w:gridCol w:w="567"/>
        <w:gridCol w:w="1134"/>
        <w:gridCol w:w="709"/>
        <w:gridCol w:w="709"/>
        <w:gridCol w:w="708"/>
        <w:gridCol w:w="709"/>
        <w:gridCol w:w="851"/>
        <w:gridCol w:w="2268"/>
        <w:gridCol w:w="708"/>
      </w:tblGrid>
      <w:tr w:rsidR="00DA0A74" w:rsidRPr="001F6A28" w:rsidTr="00B733E0">
        <w:tc>
          <w:tcPr>
            <w:tcW w:w="1985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:rsidR="00DA0A74" w:rsidRPr="00992D73" w:rsidRDefault="00C67573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DE9D9" w:themeFill="accent6" w:themeFillTint="33"/>
          </w:tcPr>
          <w:p w:rsidR="00DA0A74" w:rsidRPr="00992D73" w:rsidRDefault="00F77ADD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ششم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پنجم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چهارم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سوم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دوم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اول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درسی</w:t>
            </w:r>
          </w:p>
          <w:p w:rsidR="00DA0A74" w:rsidRPr="00992D73" w:rsidRDefault="00DA0A74" w:rsidP="00960325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</w:p>
          <w:p w:rsidR="00DA0A74" w:rsidRPr="00992D73" w:rsidRDefault="00DA0A74" w:rsidP="00960325">
            <w:pPr>
              <w:tabs>
                <w:tab w:val="left" w:pos="1440"/>
              </w:tabs>
              <w:bidi/>
              <w:ind w:right="1451"/>
              <w:rPr>
                <w:rFonts w:cs="B Nazanin"/>
                <w:sz w:val="20"/>
                <w:szCs w:val="20"/>
                <w:lang w:bidi="fa-IR"/>
              </w:rPr>
            </w:pPr>
            <w:r w:rsidRPr="00992D73">
              <w:rPr>
                <w:rFonts w:cs="B Nazanin"/>
                <w:sz w:val="20"/>
                <w:szCs w:val="20"/>
                <w:lang w:bidi="fa-IR"/>
              </w:rPr>
              <w:tab/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DA0A74" w:rsidRPr="001F6A28" w:rsidTr="003A24D8">
        <w:tc>
          <w:tcPr>
            <w:tcW w:w="1985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0A74" w:rsidRPr="00992D73" w:rsidRDefault="002E1201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A0A74" w:rsidRPr="00992D73" w:rsidRDefault="00DA0A74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70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851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226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قرآن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A0A74" w:rsidRPr="001F6A28" w:rsidTr="003A24D8">
        <w:tc>
          <w:tcPr>
            <w:tcW w:w="1985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0A74" w:rsidRPr="00992D73" w:rsidRDefault="00FF428E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A0A74" w:rsidRPr="00992D73" w:rsidRDefault="00DA0A74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="00F77ADD"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77ADD" w:rsidRPr="00F77ADD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تعلیمات دینی و اخلاق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DA0A74" w:rsidRPr="00992D73" w:rsidRDefault="00DA0A74" w:rsidP="00F77ADD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1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تعلیمات دینی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FF428E" w:rsidRPr="001F6A28" w:rsidTr="003A24D8">
        <w:tc>
          <w:tcPr>
            <w:tcW w:w="1985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 </w:t>
            </w:r>
            <w:r w:rsidRPr="00CB7D44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زبان و ادبیات فارسی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1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proofErr w:type="spellStart"/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انشا</w:t>
            </w:r>
            <w:proofErr w:type="spellEnd"/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فارسی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FF428E" w:rsidRPr="00992D73" w:rsidRDefault="00FF428E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FF428E" w:rsidRPr="001F6A28" w:rsidTr="003A24D8">
        <w:tc>
          <w:tcPr>
            <w:tcW w:w="1985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51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</w:tcPr>
          <w:p w:rsidR="00FF428E" w:rsidRPr="00992D73" w:rsidRDefault="00FF428E" w:rsidP="00F77ADD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املا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فارسی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FF428E" w:rsidRPr="00992D73" w:rsidRDefault="00FF428E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FF428E" w:rsidRPr="001F6A28" w:rsidTr="003A24D8">
        <w:tc>
          <w:tcPr>
            <w:tcW w:w="1985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F428E" w:rsidRPr="00992D73" w:rsidRDefault="00FF428E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8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9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51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268" w:type="dxa"/>
          </w:tcPr>
          <w:p w:rsidR="00FF428E" w:rsidRPr="00992D73" w:rsidRDefault="00FF428E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قرایت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فارسی(خواندن و درک مطلب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دستور زبان فارسی</w:t>
            </w: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FF428E" w:rsidRPr="00992D73" w:rsidRDefault="00FF428E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C50F70" w:rsidRPr="001F6A28" w:rsidTr="003A24D8">
        <w:tc>
          <w:tcPr>
            <w:tcW w:w="1985" w:type="dxa"/>
            <w:vMerge w:val="restart"/>
          </w:tcPr>
          <w:p w:rsidR="00C50F70" w:rsidRPr="00CD3FD7" w:rsidRDefault="00C50F70" w:rsidP="00FE1CAE">
            <w:pPr>
              <w:bidi/>
              <w:spacing w:line="360" w:lineRule="auto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دروس مطالعات اجتماعی و هنر در پایه های چهارم و پنجم </w:t>
            </w:r>
            <w:proofErr w:type="spellStart"/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مجموعأ</w:t>
            </w:r>
            <w:proofErr w:type="spellEnd"/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در هفته 4</w:t>
            </w:r>
            <w:r w:rsidR="00FE1CAE"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ساعت می باشد(یک هفته یک جلسه هنر و سه جلسه مطالعات و هفته دیگر 2 جلسه هنر و 2جلسه مطالعات</w:t>
            </w:r>
            <w:r w:rsidR="00CD3FD7"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E1370C"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 xml:space="preserve"> مطالعات اجتماعی و آداب زندگی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C50F70" w:rsidRPr="00992D73" w:rsidRDefault="00C50F70" w:rsidP="00E1370C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3یا 2 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3یا 2</w:t>
            </w:r>
          </w:p>
        </w:tc>
        <w:tc>
          <w:tcPr>
            <w:tcW w:w="708" w:type="dxa"/>
          </w:tcPr>
          <w:p w:rsidR="00C50F70" w:rsidRPr="00992D73" w:rsidRDefault="00C50F70" w:rsidP="00960325">
            <w:pPr>
              <w:bidi/>
              <w:spacing w:before="100" w:after="100"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51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مطالعات اجتماعی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(تاریخ ، جغرافی و تعلیمات مدنی)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C50F70" w:rsidRPr="00992D73" w:rsidRDefault="00C50F70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C50F70" w:rsidRPr="001F6A28" w:rsidTr="003A24D8">
        <w:trPr>
          <w:trHeight w:val="48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50F70" w:rsidRPr="00CD3FD7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هنر</w:t>
            </w:r>
          </w:p>
        </w:tc>
        <w:tc>
          <w:tcPr>
            <w:tcW w:w="709" w:type="dxa"/>
            <w:vMerge w:val="restart"/>
            <w:shd w:val="clear" w:color="auto" w:fill="E5B8B7" w:themeFill="accent2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1یا2</w:t>
            </w:r>
          </w:p>
        </w:tc>
        <w:tc>
          <w:tcPr>
            <w:tcW w:w="709" w:type="dxa"/>
            <w:vMerge w:val="restart"/>
            <w:shd w:val="clear" w:color="auto" w:fill="D6E3BC" w:themeFill="accent3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1یا2</w:t>
            </w:r>
          </w:p>
        </w:tc>
        <w:tc>
          <w:tcPr>
            <w:tcW w:w="708" w:type="dxa"/>
            <w:vMerge w:val="restart"/>
            <w:shd w:val="clear" w:color="auto" w:fill="B6DDE8" w:themeFill="accent5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2یا1</w:t>
            </w:r>
          </w:p>
        </w:tc>
        <w:tc>
          <w:tcPr>
            <w:tcW w:w="709" w:type="dxa"/>
            <w:vMerge w:val="restart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1" w:type="dxa"/>
            <w:vMerge w:val="restart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68" w:type="dxa"/>
            <w:vMerge w:val="restart"/>
          </w:tcPr>
          <w:p w:rsidR="00C50F70" w:rsidRPr="00992D73" w:rsidRDefault="00C50F70" w:rsidP="008C2388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هنر(نقاشی،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خوش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نویسی</w:t>
            </w:r>
            <w:proofErr w:type="spellEnd"/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،کار دستی)</w:t>
            </w:r>
          </w:p>
        </w:tc>
        <w:tc>
          <w:tcPr>
            <w:tcW w:w="708" w:type="dxa"/>
            <w:vMerge w:val="restart"/>
            <w:shd w:val="clear" w:color="auto" w:fill="FDE9D9" w:themeFill="accent6" w:themeFillTint="33"/>
          </w:tcPr>
          <w:p w:rsidR="00C50F70" w:rsidRPr="00992D73" w:rsidRDefault="00C50F70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C50F70" w:rsidRPr="001F6A28" w:rsidTr="003A24D8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C50F70" w:rsidRPr="00CD3FD7" w:rsidRDefault="00FE1CAE" w:rsidP="00CD3FD7">
            <w:pPr>
              <w:bidi/>
              <w:spacing w:line="360" w:lineRule="auto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دروس علوم تجربی و بهداشت و هنر در پایه سوم  </w:t>
            </w:r>
            <w:proofErr w:type="spellStart"/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مجموعأ</w:t>
            </w:r>
            <w:proofErr w:type="spellEnd"/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در هفته 4ساعت می باشد(یک هفته یک جلسه هنر و سه جلسه </w:t>
            </w:r>
            <w:r w:rsidR="00CD3FD7"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</w:t>
            </w:r>
            <w:r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هفته دیگر 2 جلسه هنر و 2جلسه </w:t>
            </w:r>
            <w:r w:rsidR="00CD3FD7" w:rsidRPr="00CD3FD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علوم)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C50F70" w:rsidRDefault="00C50F70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E5B8B7" w:themeFill="accent2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D6E3BC" w:themeFill="accent3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Merge/>
            <w:shd w:val="clear" w:color="auto" w:fill="B6DDE8" w:themeFill="accent5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vMerge/>
          </w:tcPr>
          <w:p w:rsidR="00C50F70" w:rsidRPr="00992D73" w:rsidRDefault="00C50F70" w:rsidP="008C2388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Merge/>
            <w:shd w:val="clear" w:color="auto" w:fill="FDE9D9" w:themeFill="accent6" w:themeFillTint="33"/>
          </w:tcPr>
          <w:p w:rsidR="00C50F70" w:rsidRPr="00992D73" w:rsidRDefault="00C50F70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50F70" w:rsidRPr="001F6A28" w:rsidTr="003A24D8">
        <w:tc>
          <w:tcPr>
            <w:tcW w:w="1985" w:type="dxa"/>
            <w:vMerge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50F70" w:rsidRPr="00992D73" w:rsidRDefault="00C50F70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50F70" w:rsidRDefault="00C50F70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  <w:p w:rsidR="00C50F70" w:rsidRPr="00992D73" w:rsidRDefault="00C50F70" w:rsidP="00D27952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علوم تجربی</w:t>
            </w:r>
          </w:p>
        </w:tc>
        <w:tc>
          <w:tcPr>
            <w:tcW w:w="709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9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8" w:type="dxa"/>
            <w:shd w:val="clear" w:color="auto" w:fill="B6DDE8" w:themeFill="accent5" w:themeFillTint="66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2یا3</w:t>
            </w:r>
          </w:p>
        </w:tc>
        <w:tc>
          <w:tcPr>
            <w:tcW w:w="709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51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268" w:type="dxa"/>
          </w:tcPr>
          <w:p w:rsidR="00C50F70" w:rsidRPr="00992D73" w:rsidRDefault="00C50F70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علوم تجربی و بهداشت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C50F70" w:rsidRPr="00992D73" w:rsidRDefault="00C50F70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DA0A74" w:rsidRPr="001F6A28" w:rsidTr="003A24D8">
        <w:tc>
          <w:tcPr>
            <w:tcW w:w="1985" w:type="dxa"/>
            <w:tcBorders>
              <w:bottom w:val="single" w:sz="4" w:space="0" w:color="auto"/>
            </w:tcBorders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A0A74" w:rsidRPr="00992D73" w:rsidRDefault="002E1201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A0A74" w:rsidRPr="00992D73" w:rsidRDefault="00DA0A74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D279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ریاضیات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9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51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26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ریاضی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2D7E69" w:rsidRPr="001F6A28" w:rsidTr="003A24D8">
        <w:trPr>
          <w:trHeight w:val="39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9" w:rsidRPr="00992D73" w:rsidRDefault="002E1201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9" w:rsidRPr="00992D73" w:rsidRDefault="002D7E69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 سلامت و تربیت بدنی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ورزش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D7E69" w:rsidRPr="00992D73" w:rsidRDefault="002D7E69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2D7E69" w:rsidRPr="001F6A28" w:rsidTr="003A24D8">
        <w:trPr>
          <w:trHeight w:val="21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9" w:rsidRPr="00992D73" w:rsidRDefault="002E1201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9" w:rsidRPr="00992D73" w:rsidRDefault="002D7E69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تفکر و پژوهش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2D7E69" w:rsidRPr="00992D73" w:rsidRDefault="002D7E69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2D7E69" w:rsidRPr="001F6A28" w:rsidTr="003A24D8">
        <w:trPr>
          <w:trHeight w:val="330"/>
        </w:trPr>
        <w:tc>
          <w:tcPr>
            <w:tcW w:w="1985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D7E69" w:rsidRPr="00992D73" w:rsidRDefault="002E1201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69" w:rsidRPr="00992D73" w:rsidRDefault="002D7E69" w:rsidP="00DA0A74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D7E69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 و فناوری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2D7E69" w:rsidRPr="00992D73" w:rsidRDefault="002D7E69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DA0A74" w:rsidRPr="001F6A28" w:rsidTr="003A24D8">
        <w:tc>
          <w:tcPr>
            <w:tcW w:w="1985" w:type="dxa"/>
          </w:tcPr>
          <w:p w:rsidR="00DA0A74" w:rsidRPr="00992D73" w:rsidRDefault="00DA0A74" w:rsidP="00960325">
            <w:pPr>
              <w:tabs>
                <w:tab w:val="left" w:pos="184"/>
                <w:tab w:val="center" w:pos="369"/>
              </w:tabs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A0A74" w:rsidRPr="00992D73" w:rsidRDefault="00C50F70" w:rsidP="00DA0A74">
            <w:pPr>
              <w:bidi/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A0A74" w:rsidRPr="00992D73" w:rsidRDefault="00DA0A74" w:rsidP="00DA0A74">
            <w:pPr>
              <w:tabs>
                <w:tab w:val="left" w:pos="184"/>
                <w:tab w:val="center" w:pos="369"/>
              </w:tabs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Pr="00992D73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09" w:type="dxa"/>
          </w:tcPr>
          <w:p w:rsidR="00DA0A74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09" w:type="dxa"/>
          </w:tcPr>
          <w:p w:rsidR="00DA0A74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08" w:type="dxa"/>
          </w:tcPr>
          <w:p w:rsidR="00DA0A74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09" w:type="dxa"/>
          </w:tcPr>
          <w:p w:rsidR="00DA0A74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851" w:type="dxa"/>
          </w:tcPr>
          <w:p w:rsidR="00DA0A74" w:rsidRPr="00992D73" w:rsidRDefault="002D7E69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2268" w:type="dxa"/>
          </w:tcPr>
          <w:p w:rsidR="00DA0A74" w:rsidRPr="00992D73" w:rsidRDefault="00DA0A74" w:rsidP="00960325">
            <w:pPr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مجموع ساعات هفتگی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DA0A74" w:rsidRPr="00992D73" w:rsidRDefault="00DA0A74" w:rsidP="005E02AD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92D7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</w:tr>
    </w:tbl>
    <w:p w:rsidR="0010560A" w:rsidRDefault="0010560A" w:rsidP="003B051F">
      <w:pPr>
        <w:bidi/>
        <w:rPr>
          <w:rFonts w:cs="B Nazanin"/>
          <w:sz w:val="28"/>
          <w:szCs w:val="28"/>
          <w:rtl/>
          <w:lang w:bidi="fa-IR"/>
        </w:rPr>
      </w:pPr>
    </w:p>
    <w:p w:rsidR="00F6545F" w:rsidRDefault="00F6545F" w:rsidP="00F6545F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برنامه هفتگی کلاس شش پایه بر اساس شیوه محوری</w:t>
      </w:r>
    </w:p>
    <w:tbl>
      <w:tblPr>
        <w:tblStyle w:val="TableGrid"/>
        <w:bidiVisual/>
        <w:tblW w:w="0" w:type="auto"/>
        <w:tblInd w:w="-302" w:type="dxa"/>
        <w:tblLook w:val="04A0"/>
      </w:tblPr>
      <w:tblGrid>
        <w:gridCol w:w="546"/>
        <w:gridCol w:w="644"/>
        <w:gridCol w:w="749"/>
        <w:gridCol w:w="535"/>
        <w:gridCol w:w="530"/>
        <w:gridCol w:w="749"/>
        <w:gridCol w:w="535"/>
        <w:gridCol w:w="530"/>
        <w:gridCol w:w="946"/>
        <w:gridCol w:w="504"/>
        <w:gridCol w:w="530"/>
        <w:gridCol w:w="803"/>
        <w:gridCol w:w="567"/>
        <w:gridCol w:w="530"/>
        <w:gridCol w:w="803"/>
        <w:gridCol w:w="567"/>
        <w:gridCol w:w="530"/>
      </w:tblGrid>
      <w:tr w:rsidR="0091454D" w:rsidTr="00960325">
        <w:trPr>
          <w:trHeight w:val="424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91454D" w:rsidRDefault="0091454D" w:rsidP="0011084C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موضوعات پایه ها</w:t>
            </w:r>
          </w:p>
          <w:p w:rsidR="0011084C" w:rsidRDefault="00F41423" w:rsidP="0011084C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41423">
              <w:rPr>
                <w:rFonts w:cs="B Nazanin"/>
                <w:noProof/>
                <w:sz w:val="20"/>
                <w:szCs w:val="20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.25pt;margin-top:7.25pt;width:36pt;height:13.55pt;flip:x;z-index:251657216" o:connectortype="straight">
                  <v:stroke endarrow="block"/>
                </v:shape>
              </w:pict>
            </w:r>
          </w:p>
          <w:p w:rsidR="0091454D" w:rsidRPr="000B3845" w:rsidRDefault="0091454D" w:rsidP="0011084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91454D" w:rsidRPr="000B3845" w:rsidRDefault="0091454D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B3845">
              <w:rPr>
                <w:rFonts w:cs="B Nazanin" w:hint="cs"/>
                <w:sz w:val="20"/>
                <w:szCs w:val="20"/>
                <w:rtl/>
                <w:lang w:bidi="fa-IR"/>
              </w:rPr>
              <w:t>زنگ اول</w:t>
            </w:r>
          </w:p>
        </w:tc>
        <w:tc>
          <w:tcPr>
            <w:tcW w:w="1814" w:type="dxa"/>
            <w:gridSpan w:val="3"/>
            <w:shd w:val="clear" w:color="auto" w:fill="D6E3BC" w:themeFill="accent3" w:themeFillTint="66"/>
          </w:tcPr>
          <w:p w:rsidR="0091454D" w:rsidRPr="000B3845" w:rsidRDefault="0091454D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B3845">
              <w:rPr>
                <w:rFonts w:cs="B Nazanin" w:hint="cs"/>
                <w:sz w:val="20"/>
                <w:szCs w:val="20"/>
                <w:rtl/>
                <w:lang w:bidi="fa-IR"/>
              </w:rPr>
              <w:t>زنگ دوم</w:t>
            </w:r>
          </w:p>
        </w:tc>
        <w:tc>
          <w:tcPr>
            <w:tcW w:w="1985" w:type="dxa"/>
            <w:gridSpan w:val="3"/>
            <w:shd w:val="clear" w:color="auto" w:fill="D6E3BC" w:themeFill="accent3" w:themeFillTint="66"/>
          </w:tcPr>
          <w:p w:rsidR="0091454D" w:rsidRPr="000B3845" w:rsidRDefault="0091454D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B3845">
              <w:rPr>
                <w:rFonts w:cs="B Nazanin" w:hint="cs"/>
                <w:sz w:val="20"/>
                <w:szCs w:val="20"/>
                <w:rtl/>
                <w:lang w:bidi="fa-IR"/>
              </w:rPr>
              <w:t>زنگ سوم</w:t>
            </w:r>
          </w:p>
        </w:tc>
        <w:tc>
          <w:tcPr>
            <w:tcW w:w="1975" w:type="dxa"/>
            <w:gridSpan w:val="3"/>
            <w:shd w:val="clear" w:color="auto" w:fill="D6E3BC" w:themeFill="accent3" w:themeFillTint="66"/>
          </w:tcPr>
          <w:p w:rsidR="0091454D" w:rsidRPr="000B3845" w:rsidRDefault="0091454D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B3845">
              <w:rPr>
                <w:rFonts w:cs="B Nazanin" w:hint="cs"/>
                <w:sz w:val="20"/>
                <w:szCs w:val="20"/>
                <w:rtl/>
                <w:lang w:bidi="fa-IR"/>
              </w:rPr>
              <w:t>زنگ چهارم</w:t>
            </w:r>
          </w:p>
        </w:tc>
        <w:tc>
          <w:tcPr>
            <w:tcW w:w="1975" w:type="dxa"/>
            <w:gridSpan w:val="3"/>
            <w:shd w:val="clear" w:color="auto" w:fill="D6E3BC" w:themeFill="accent3" w:themeFillTint="66"/>
          </w:tcPr>
          <w:p w:rsidR="0091454D" w:rsidRPr="000B3845" w:rsidRDefault="0091454D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B3845">
              <w:rPr>
                <w:rFonts w:cs="B Nazanin" w:hint="cs"/>
                <w:sz w:val="20"/>
                <w:szCs w:val="20"/>
                <w:rtl/>
                <w:lang w:bidi="fa-IR"/>
              </w:rPr>
              <w:t>زنگ پنجم</w:t>
            </w:r>
          </w:p>
        </w:tc>
      </w:tr>
      <w:tr w:rsidR="003F47A1" w:rsidTr="00960325">
        <w:trPr>
          <w:trHeight w:val="937"/>
        </w:trPr>
        <w:tc>
          <w:tcPr>
            <w:tcW w:w="391" w:type="dxa"/>
            <w:tcBorders>
              <w:top w:val="nil"/>
              <w:tr2bl w:val="single" w:sz="4" w:space="0" w:color="auto"/>
            </w:tcBorders>
            <w:shd w:val="clear" w:color="auto" w:fill="D6E3BC" w:themeFill="accent3" w:themeFillTint="66"/>
          </w:tcPr>
          <w:p w:rsidR="00F5778C" w:rsidRPr="003F47A1" w:rsidRDefault="00F5778C" w:rsidP="002F5FED">
            <w:pPr>
              <w:bidi/>
              <w:rPr>
                <w:rFonts w:cs="B Nazanin"/>
                <w:b/>
                <w:bCs/>
                <w:color w:val="BFBFBF" w:themeColor="background1" w:themeShade="BF"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color w:val="BFBFBF" w:themeColor="background1" w:themeShade="BF"/>
                <w:sz w:val="16"/>
                <w:szCs w:val="16"/>
                <w:rtl/>
                <w:lang w:bidi="fa-IR"/>
              </w:rPr>
              <w:t xml:space="preserve">        </w:t>
            </w:r>
          </w:p>
          <w:p w:rsidR="00F5778C" w:rsidRPr="003F47A1" w:rsidRDefault="00F5778C" w:rsidP="00F5778C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5778C" w:rsidRPr="003F47A1" w:rsidRDefault="00F5778C" w:rsidP="00F5778C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11084C" w:rsidRPr="003F47A1" w:rsidRDefault="00F5778C" w:rsidP="00F5778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ایام  هفته</w:t>
            </w:r>
          </w:p>
        </w:tc>
        <w:tc>
          <w:tcPr>
            <w:tcW w:w="644" w:type="dxa"/>
            <w:tcBorders>
              <w:top w:val="single" w:sz="4" w:space="0" w:color="auto"/>
            </w:tcBorders>
            <w:shd w:val="clear" w:color="auto" w:fill="E5B8B7" w:themeFill="accent2" w:themeFillTint="66"/>
          </w:tcPr>
          <w:p w:rsidR="0011084C" w:rsidRPr="003F47A1" w:rsidRDefault="0011084C" w:rsidP="0010560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پایه</w:t>
            </w:r>
          </w:p>
        </w:tc>
        <w:tc>
          <w:tcPr>
            <w:tcW w:w="749" w:type="dxa"/>
            <w:shd w:val="clear" w:color="auto" w:fill="E5B8B7" w:themeFill="accent2" w:themeFillTint="66"/>
          </w:tcPr>
          <w:p w:rsidR="0011084C" w:rsidRPr="003F47A1" w:rsidRDefault="0011084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535" w:type="dxa"/>
            <w:shd w:val="clear" w:color="auto" w:fill="E5B8B7" w:themeFill="accent2" w:themeFillTint="66"/>
          </w:tcPr>
          <w:p w:rsidR="0011084C" w:rsidRPr="003F47A1" w:rsidRDefault="0011084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شیوه</w:t>
            </w:r>
          </w:p>
          <w:p w:rsidR="0011084C" w:rsidRPr="003F47A1" w:rsidRDefault="0011084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اداره</w:t>
            </w:r>
          </w:p>
        </w:tc>
        <w:tc>
          <w:tcPr>
            <w:tcW w:w="530" w:type="dxa"/>
            <w:shd w:val="clear" w:color="auto" w:fill="E5B8B7" w:themeFill="accent2" w:themeFillTint="66"/>
          </w:tcPr>
          <w:p w:rsidR="0011084C" w:rsidRPr="003F47A1" w:rsidRDefault="0011084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 به دقیقه</w:t>
            </w:r>
          </w:p>
        </w:tc>
        <w:tc>
          <w:tcPr>
            <w:tcW w:w="749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535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شیوه اداره</w:t>
            </w:r>
          </w:p>
        </w:tc>
        <w:tc>
          <w:tcPr>
            <w:tcW w:w="53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 به دقیقه</w:t>
            </w:r>
          </w:p>
        </w:tc>
        <w:tc>
          <w:tcPr>
            <w:tcW w:w="946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509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شیوه اداره</w:t>
            </w:r>
          </w:p>
        </w:tc>
        <w:tc>
          <w:tcPr>
            <w:tcW w:w="53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 به دقیقه</w:t>
            </w:r>
          </w:p>
        </w:tc>
        <w:tc>
          <w:tcPr>
            <w:tcW w:w="85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595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شیوه اداره</w:t>
            </w:r>
          </w:p>
        </w:tc>
        <w:tc>
          <w:tcPr>
            <w:tcW w:w="53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 به دقیقه</w:t>
            </w:r>
          </w:p>
        </w:tc>
        <w:tc>
          <w:tcPr>
            <w:tcW w:w="85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درس</w:t>
            </w:r>
          </w:p>
        </w:tc>
        <w:tc>
          <w:tcPr>
            <w:tcW w:w="595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شیوه اداره</w:t>
            </w:r>
          </w:p>
        </w:tc>
        <w:tc>
          <w:tcPr>
            <w:tcW w:w="530" w:type="dxa"/>
            <w:shd w:val="clear" w:color="auto" w:fill="E5B8B7" w:themeFill="accent2" w:themeFillTint="66"/>
          </w:tcPr>
          <w:p w:rsidR="0011084C" w:rsidRPr="003F47A1" w:rsidRDefault="0011084C" w:rsidP="00A05831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 به دقیقه</w:t>
            </w:r>
          </w:p>
        </w:tc>
      </w:tr>
      <w:tr w:rsidR="003F47A1" w:rsidTr="005E3637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234E94" w:rsidRPr="003F47A1" w:rsidRDefault="00234E94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644" w:type="dxa"/>
          </w:tcPr>
          <w:p w:rsidR="00234E94" w:rsidRPr="003F47A1" w:rsidRDefault="00234E94" w:rsidP="005E363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49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35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234E94" w:rsidRPr="003F47A1" w:rsidRDefault="00234E94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34E94" w:rsidRPr="003F47A1" w:rsidRDefault="00074DB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234E94" w:rsidRPr="003F47A1" w:rsidRDefault="00B64D2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ریاضی </w:t>
            </w:r>
          </w:p>
        </w:tc>
        <w:tc>
          <w:tcPr>
            <w:tcW w:w="509" w:type="dxa"/>
          </w:tcPr>
          <w:p w:rsidR="00234E94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34E94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234E94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234E94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34E94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234E94" w:rsidRPr="003F47A1" w:rsidRDefault="009C452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234E94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34E94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5E3637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67209D" w:rsidRPr="003F47A1" w:rsidRDefault="0067209D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7209D" w:rsidRPr="003F47A1" w:rsidRDefault="0067209D" w:rsidP="005E363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749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35" w:type="dxa"/>
          </w:tcPr>
          <w:p w:rsidR="0067209D" w:rsidRPr="003F47A1" w:rsidRDefault="0067209D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509" w:type="dxa"/>
          </w:tcPr>
          <w:p w:rsidR="0067209D" w:rsidRPr="003F47A1" w:rsidRDefault="0067209D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7209D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95" w:type="dxa"/>
          </w:tcPr>
          <w:p w:rsidR="0067209D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7209D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67209D" w:rsidRPr="003F47A1" w:rsidRDefault="009C452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67209D" w:rsidRPr="003F47A1" w:rsidRDefault="00825B3C" w:rsidP="00825B3C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7209D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5E3637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67209D" w:rsidRPr="003F47A1" w:rsidRDefault="0067209D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7209D" w:rsidRPr="003F47A1" w:rsidRDefault="0067209D" w:rsidP="005E363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49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35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دیکته</w:t>
            </w:r>
          </w:p>
        </w:tc>
        <w:tc>
          <w:tcPr>
            <w:tcW w:w="509" w:type="dxa"/>
          </w:tcPr>
          <w:p w:rsidR="0067209D" w:rsidRPr="003F47A1" w:rsidRDefault="0067209D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7209D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7209D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95" w:type="dxa"/>
          </w:tcPr>
          <w:p w:rsidR="0067209D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7209D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7209D" w:rsidRPr="003F47A1" w:rsidRDefault="009C452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67209D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7209D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5E3637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2F5FED" w:rsidRPr="003F47A1" w:rsidRDefault="002F5FED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2F5FED" w:rsidRPr="003F47A1" w:rsidRDefault="002F5FED" w:rsidP="005E363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49" w:type="dxa"/>
          </w:tcPr>
          <w:p w:rsidR="002F5FED" w:rsidRPr="003F47A1" w:rsidRDefault="003A0FC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2F5FED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F5FED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2F5FED" w:rsidRPr="003F47A1" w:rsidRDefault="00A05831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35" w:type="dxa"/>
          </w:tcPr>
          <w:p w:rsidR="002F5FED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F5FED" w:rsidRPr="003F47A1" w:rsidRDefault="00025C3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2F5FED" w:rsidRPr="003F47A1" w:rsidRDefault="00B64D2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09" w:type="dxa"/>
          </w:tcPr>
          <w:p w:rsidR="002F5FED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F5FED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2F5FED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2F5FED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30" w:type="dxa"/>
          </w:tcPr>
          <w:p w:rsidR="002F5FED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2F5FED" w:rsidRPr="003F47A1" w:rsidRDefault="009C452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95" w:type="dxa"/>
          </w:tcPr>
          <w:p w:rsidR="002F5FED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F5FED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5E3637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3B677E" w:rsidRPr="003F47A1" w:rsidRDefault="003B677E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3B677E" w:rsidRPr="003F47A1" w:rsidRDefault="003B677E" w:rsidP="005E363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35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50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3B677E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3B677E" w:rsidRPr="003F47A1" w:rsidRDefault="003B677E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3B677E" w:rsidRPr="003F47A1" w:rsidRDefault="003B677E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946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ورزش</w:t>
            </w:r>
          </w:p>
        </w:tc>
        <w:tc>
          <w:tcPr>
            <w:tcW w:w="50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9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3B677E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3F47A1" w:rsidTr="00960325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71778E" w:rsidRPr="003F47A1" w:rsidRDefault="0071778E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644" w:type="dxa"/>
          </w:tcPr>
          <w:p w:rsidR="0071778E" w:rsidRPr="003F47A1" w:rsidRDefault="0071778E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49" w:type="dxa"/>
          </w:tcPr>
          <w:p w:rsidR="0071778E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71778E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71778E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71778E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71778E" w:rsidRPr="003F47A1" w:rsidRDefault="0071778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71778E" w:rsidRPr="003F47A1" w:rsidRDefault="00025C3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71778E" w:rsidRPr="003F47A1" w:rsidRDefault="00B64D2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ریاضی</w:t>
            </w:r>
          </w:p>
        </w:tc>
        <w:tc>
          <w:tcPr>
            <w:tcW w:w="509" w:type="dxa"/>
          </w:tcPr>
          <w:p w:rsidR="0071778E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71778E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71778E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71778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71778E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71778E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71778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71778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6F2630" w:rsidRPr="003F47A1" w:rsidRDefault="006F2630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F2630" w:rsidRPr="003F47A1" w:rsidRDefault="006F2630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749" w:type="dxa"/>
          </w:tcPr>
          <w:p w:rsidR="006F2630" w:rsidRPr="003F47A1" w:rsidRDefault="006F26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35" w:type="dxa"/>
          </w:tcPr>
          <w:p w:rsidR="006F2630" w:rsidRPr="003F47A1" w:rsidRDefault="006F2630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F2630" w:rsidRPr="003F47A1" w:rsidRDefault="006F26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6F2630" w:rsidRPr="003F47A1" w:rsidRDefault="006F26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6F2630" w:rsidRPr="003F47A1" w:rsidRDefault="006F2630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F2630" w:rsidRPr="003F47A1" w:rsidRDefault="006F26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6F2630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دیکته</w:t>
            </w:r>
          </w:p>
        </w:tc>
        <w:tc>
          <w:tcPr>
            <w:tcW w:w="509" w:type="dxa"/>
          </w:tcPr>
          <w:p w:rsidR="006F2630" w:rsidRPr="003F47A1" w:rsidRDefault="006F2630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F2630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6F2630" w:rsidRPr="003F47A1" w:rsidRDefault="005A15E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6F2630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F2630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6F2630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6F2630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F2630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3B677E" w:rsidRPr="003F47A1" w:rsidRDefault="003B677E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3B677E" w:rsidRPr="003F47A1" w:rsidRDefault="003B677E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3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فارسی</w:t>
            </w:r>
          </w:p>
        </w:tc>
        <w:tc>
          <w:tcPr>
            <w:tcW w:w="509" w:type="dxa"/>
          </w:tcPr>
          <w:p w:rsidR="003B677E" w:rsidRPr="003F47A1" w:rsidRDefault="003B677E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3B677E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3B677E" w:rsidRPr="003F47A1" w:rsidRDefault="003B677E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3B677E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3B677E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3B677E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50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E559B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؟</w:t>
            </w:r>
          </w:p>
        </w:tc>
        <w:tc>
          <w:tcPr>
            <w:tcW w:w="50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E559B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؟</w:t>
            </w:r>
          </w:p>
        </w:tc>
        <w:tc>
          <w:tcPr>
            <w:tcW w:w="50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قران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3F47A1" w:rsidTr="00960325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50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234E94" w:rsidRPr="003F47A1" w:rsidRDefault="00234E94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234E94" w:rsidRPr="003F47A1" w:rsidRDefault="00234E94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749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234E94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35" w:type="dxa"/>
          </w:tcPr>
          <w:p w:rsidR="00234E94" w:rsidRPr="003F47A1" w:rsidRDefault="00234E94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34E94" w:rsidRPr="003F47A1" w:rsidRDefault="00025C3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234E94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509" w:type="dxa"/>
          </w:tcPr>
          <w:p w:rsidR="00234E94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34E94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234E94" w:rsidRPr="003F47A1" w:rsidRDefault="003825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234E94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234E94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234E94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95" w:type="dxa"/>
          </w:tcPr>
          <w:p w:rsidR="00234E94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234E94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69140B" w:rsidRPr="003F47A1" w:rsidRDefault="0069140B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9140B" w:rsidRPr="003F47A1" w:rsidRDefault="0069140B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35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3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فارسی</w:t>
            </w:r>
          </w:p>
        </w:tc>
        <w:tc>
          <w:tcPr>
            <w:tcW w:w="50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9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9140B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69140B" w:rsidRPr="003F47A1" w:rsidRDefault="0069140B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9140B" w:rsidRPr="003F47A1" w:rsidRDefault="0069140B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35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ریاضی</w:t>
            </w:r>
          </w:p>
        </w:tc>
        <w:tc>
          <w:tcPr>
            <w:tcW w:w="50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69140B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95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AF2E18" w:rsidRPr="003F47A1" w:rsidRDefault="00AF2E18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AF2E18" w:rsidRPr="003F47A1" w:rsidRDefault="00AF2E18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49" w:type="dxa"/>
          </w:tcPr>
          <w:p w:rsidR="00AF2E18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35" w:type="dxa"/>
          </w:tcPr>
          <w:p w:rsidR="00AF2E18" w:rsidRPr="003F47A1" w:rsidRDefault="00AF2E18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A3131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AF2E18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AF2E18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025C3D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946" w:type="dxa"/>
          </w:tcPr>
          <w:p w:rsidR="00AF2E18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ورزش</w:t>
            </w:r>
          </w:p>
        </w:tc>
        <w:tc>
          <w:tcPr>
            <w:tcW w:w="509" w:type="dxa"/>
          </w:tcPr>
          <w:p w:rsidR="00AF2E18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AF2E18" w:rsidRPr="003F47A1" w:rsidRDefault="0038253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AF2E18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AF2E18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3F47A1" w:rsidTr="00960325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69140B" w:rsidRPr="003F47A1" w:rsidRDefault="0069140B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69140B" w:rsidRPr="003F47A1" w:rsidRDefault="0069140B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 و فناوری</w:t>
            </w:r>
          </w:p>
        </w:tc>
        <w:tc>
          <w:tcPr>
            <w:tcW w:w="53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509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69140B" w:rsidRPr="003F47A1" w:rsidRDefault="0069140B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69140B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69140B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95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69140B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ورزش</w:t>
            </w:r>
          </w:p>
        </w:tc>
        <w:tc>
          <w:tcPr>
            <w:tcW w:w="509" w:type="dxa"/>
          </w:tcPr>
          <w:p w:rsidR="00825B3C" w:rsidRPr="003F47A1" w:rsidRDefault="00825B3C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825B3C" w:rsidRPr="003F47A1" w:rsidRDefault="00825B3C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509" w:type="dxa"/>
          </w:tcPr>
          <w:p w:rsidR="00825B3C" w:rsidRPr="003F47A1" w:rsidRDefault="00825B3C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DF5C65" w:rsidRPr="003F47A1" w:rsidRDefault="00DF5C65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DF5C65" w:rsidRPr="003F47A1" w:rsidRDefault="00DF5C65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ورزش</w:t>
            </w:r>
          </w:p>
        </w:tc>
        <w:tc>
          <w:tcPr>
            <w:tcW w:w="509" w:type="dxa"/>
          </w:tcPr>
          <w:p w:rsidR="00DF5C65" w:rsidRPr="003F47A1" w:rsidRDefault="00DF5C65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DF5C65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95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DF5C65" w:rsidRPr="003F47A1" w:rsidRDefault="00DF5C65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DF5C65" w:rsidRPr="003F47A1" w:rsidRDefault="00DF5C65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ریاضی</w:t>
            </w:r>
          </w:p>
        </w:tc>
        <w:tc>
          <w:tcPr>
            <w:tcW w:w="509" w:type="dxa"/>
          </w:tcPr>
          <w:p w:rsidR="00DF5C65" w:rsidRPr="003F47A1" w:rsidRDefault="00DF5C65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95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DF5C65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  <w:textDirection w:val="btLr"/>
          </w:tcPr>
          <w:p w:rsidR="00DF5C65" w:rsidRPr="003F47A1" w:rsidRDefault="00DF5C65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DF5C65" w:rsidRPr="003F47A1" w:rsidRDefault="00DF5C65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35" w:type="dxa"/>
          </w:tcPr>
          <w:p w:rsidR="00DF5C65" w:rsidRPr="003F47A1" w:rsidRDefault="00DF5C65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946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509" w:type="dxa"/>
          </w:tcPr>
          <w:p w:rsidR="00DF5C65" w:rsidRPr="003F47A1" w:rsidRDefault="00DF5C65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DF5C65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95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DF5C65" w:rsidRPr="003F47A1" w:rsidRDefault="00DF5C65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DF5C65" w:rsidRPr="003F47A1" w:rsidRDefault="00DF5C65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DF5C65" w:rsidRPr="003F47A1" w:rsidRDefault="00DF5C65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749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35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DF5C65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تفکروپژوهش</w:t>
            </w:r>
            <w:proofErr w:type="spellEnd"/>
          </w:p>
        </w:tc>
        <w:tc>
          <w:tcPr>
            <w:tcW w:w="509" w:type="dxa"/>
          </w:tcPr>
          <w:p w:rsidR="00DF5C65" w:rsidRPr="003F47A1" w:rsidRDefault="00DF5C65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DF5C65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95" w:type="dxa"/>
          </w:tcPr>
          <w:p w:rsidR="00DF5C6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DF5C65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DF5C6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0B3845" w:rsidRPr="003F47A1" w:rsidRDefault="000B3845" w:rsidP="00B05568">
            <w:pPr>
              <w:bidi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644" w:type="dxa"/>
          </w:tcPr>
          <w:p w:rsidR="000B3845" w:rsidRPr="003F47A1" w:rsidRDefault="000B3845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49" w:type="dxa"/>
          </w:tcPr>
          <w:p w:rsidR="000B3845" w:rsidRPr="003F47A1" w:rsidRDefault="003A0FC3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0B3845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0B3845" w:rsidRPr="003F47A1" w:rsidRDefault="00A3131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0B3845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0B3845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0B3845" w:rsidRPr="003F47A1" w:rsidRDefault="00074DB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0B3845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509" w:type="dxa"/>
          </w:tcPr>
          <w:p w:rsidR="000B3845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0B3845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0B3845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0B384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0B3845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0B3845" w:rsidRPr="003F47A1" w:rsidRDefault="00E559B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0B384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0B3845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</w:tcPr>
          <w:p w:rsidR="00825B3C" w:rsidRPr="002F5FED" w:rsidRDefault="00825B3C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509" w:type="dxa"/>
          </w:tcPr>
          <w:p w:rsidR="00825B3C" w:rsidRPr="003F47A1" w:rsidRDefault="00825B3C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9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</w:tcPr>
          <w:p w:rsidR="00825B3C" w:rsidRPr="002F5FED" w:rsidRDefault="00825B3C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3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دینی</w:t>
            </w:r>
          </w:p>
        </w:tc>
        <w:tc>
          <w:tcPr>
            <w:tcW w:w="509" w:type="dxa"/>
          </w:tcPr>
          <w:p w:rsidR="00825B3C" w:rsidRPr="003F47A1" w:rsidRDefault="00825B3C">
            <w:pPr>
              <w:rPr>
                <w:b/>
                <w:bCs/>
                <w:sz w:val="16"/>
                <w:szCs w:val="16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</w:tcPr>
          <w:p w:rsidR="00825B3C" w:rsidRPr="002F5FED" w:rsidRDefault="00825B3C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825B3C" w:rsidRPr="003F47A1" w:rsidRDefault="00825B3C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46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509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825B3C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95" w:type="dxa"/>
          </w:tcPr>
          <w:p w:rsidR="00825B3C" w:rsidRPr="003F47A1" w:rsidRDefault="00825B3C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825B3C" w:rsidRPr="003F47A1" w:rsidRDefault="003E063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</w:tcPr>
          <w:p w:rsidR="00AF2E18" w:rsidRPr="002F5FED" w:rsidRDefault="00AF2E18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AF2E18" w:rsidRPr="003F47A1" w:rsidRDefault="00AF2E18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49" w:type="dxa"/>
          </w:tcPr>
          <w:p w:rsidR="00AF2E18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35" w:type="dxa"/>
          </w:tcPr>
          <w:p w:rsidR="00AF2E18" w:rsidRPr="003F47A1" w:rsidRDefault="00AF2E18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A3131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49" w:type="dxa"/>
          </w:tcPr>
          <w:p w:rsidR="00AF2E18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35" w:type="dxa"/>
          </w:tcPr>
          <w:p w:rsidR="00AF2E18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074DB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946" w:type="dxa"/>
          </w:tcPr>
          <w:p w:rsidR="00AF2E18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اجتماعی</w:t>
            </w:r>
          </w:p>
        </w:tc>
        <w:tc>
          <w:tcPr>
            <w:tcW w:w="509" w:type="dxa"/>
          </w:tcPr>
          <w:p w:rsidR="00AF2E18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AF2E18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95" w:type="dxa"/>
          </w:tcPr>
          <w:p w:rsidR="00AF2E18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95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F47A1" w:rsidTr="00960325">
        <w:tc>
          <w:tcPr>
            <w:tcW w:w="391" w:type="dxa"/>
            <w:vMerge/>
            <w:shd w:val="clear" w:color="auto" w:fill="D6E3BC" w:themeFill="accent3" w:themeFillTint="66"/>
          </w:tcPr>
          <w:p w:rsidR="00AF2E18" w:rsidRPr="002F5FED" w:rsidRDefault="00AF2E18" w:rsidP="001056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4" w:type="dxa"/>
          </w:tcPr>
          <w:p w:rsidR="00AF2E18" w:rsidRPr="003F47A1" w:rsidRDefault="00AF2E18" w:rsidP="00A0583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49" w:type="dxa"/>
          </w:tcPr>
          <w:p w:rsidR="00AF2E18" w:rsidRPr="003F47A1" w:rsidRDefault="00AF2E18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35" w:type="dxa"/>
          </w:tcPr>
          <w:p w:rsidR="00AF2E18" w:rsidRPr="003F47A1" w:rsidRDefault="00AF2E18">
            <w:pPr>
              <w:rPr>
                <w:b/>
                <w:bCs/>
                <w:sz w:val="18"/>
                <w:szCs w:val="18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A31310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9" w:type="dxa"/>
          </w:tcPr>
          <w:p w:rsidR="00AF2E18" w:rsidRPr="003F47A1" w:rsidRDefault="0071778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535" w:type="dxa"/>
          </w:tcPr>
          <w:p w:rsidR="00AF2E18" w:rsidRPr="003F47A1" w:rsidRDefault="00234E9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530" w:type="dxa"/>
          </w:tcPr>
          <w:p w:rsidR="00AF2E18" w:rsidRPr="003F47A1" w:rsidRDefault="00074DB4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946" w:type="dxa"/>
          </w:tcPr>
          <w:p w:rsidR="00AF2E18" w:rsidRPr="003F47A1" w:rsidRDefault="006F2630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509" w:type="dxa"/>
          </w:tcPr>
          <w:p w:rsidR="00AF2E18" w:rsidRPr="003F47A1" w:rsidRDefault="00DF5C65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67209D" w:rsidP="0010560A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AF2E18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95" w:type="dxa"/>
          </w:tcPr>
          <w:p w:rsidR="00AF2E18" w:rsidRPr="003F47A1" w:rsidRDefault="003B677E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69140B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95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30" w:type="dxa"/>
          </w:tcPr>
          <w:p w:rsidR="00AF2E18" w:rsidRPr="003F47A1" w:rsidRDefault="00825B3C" w:rsidP="0010560A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47A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</w:tbl>
    <w:p w:rsidR="0010560A" w:rsidRDefault="0010560A" w:rsidP="0010560A">
      <w:pPr>
        <w:bidi/>
        <w:ind w:left="360"/>
        <w:rPr>
          <w:rFonts w:cs="B Nazanin"/>
          <w:sz w:val="28"/>
          <w:szCs w:val="28"/>
          <w:rtl/>
          <w:lang w:bidi="fa-IR"/>
        </w:rPr>
      </w:pPr>
    </w:p>
    <w:p w:rsidR="00FF0B10" w:rsidRDefault="00F6545F" w:rsidP="00F6545F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برنامه هفتگی کلاس شش پایه بر اساس شیوه گروهی:</w:t>
      </w:r>
    </w:p>
    <w:tbl>
      <w:tblPr>
        <w:tblStyle w:val="TableGrid"/>
        <w:bidiVisual/>
        <w:tblW w:w="10916" w:type="dxa"/>
        <w:tblInd w:w="-302" w:type="dxa"/>
        <w:tblLayout w:type="fixed"/>
        <w:tblLook w:val="04A0"/>
      </w:tblPr>
      <w:tblGrid>
        <w:gridCol w:w="567"/>
        <w:gridCol w:w="708"/>
        <w:gridCol w:w="840"/>
        <w:gridCol w:w="652"/>
        <w:gridCol w:w="493"/>
        <w:gridCol w:w="850"/>
        <w:gridCol w:w="715"/>
        <w:gridCol w:w="524"/>
        <w:gridCol w:w="746"/>
        <w:gridCol w:w="680"/>
        <w:gridCol w:w="524"/>
        <w:gridCol w:w="639"/>
        <w:gridCol w:w="709"/>
        <w:gridCol w:w="567"/>
        <w:gridCol w:w="709"/>
        <w:gridCol w:w="567"/>
        <w:gridCol w:w="426"/>
      </w:tblGrid>
      <w:tr w:rsidR="00D85C16" w:rsidRPr="000B3845" w:rsidTr="00FF0B10">
        <w:trPr>
          <w:trHeight w:val="42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موضوعات پایه ها</w:t>
            </w:r>
          </w:p>
          <w:p w:rsidR="00E34BAA" w:rsidRPr="0021422D" w:rsidRDefault="00F41423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18"/>
                <w:szCs w:val="18"/>
                <w:rtl/>
              </w:rPr>
              <w:pict>
                <v:shape id="_x0000_s1028" type="#_x0000_t32" style="position:absolute;left:0;text-align:left;margin-left:.25pt;margin-top:7.25pt;width:36pt;height:13.55pt;flip:x;z-index:251658240" o:connectortype="straight">
                  <v:stroke endarrow="block"/>
                </v:shape>
              </w:pict>
            </w:r>
          </w:p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زنگ اول</w:t>
            </w:r>
          </w:p>
        </w:tc>
        <w:tc>
          <w:tcPr>
            <w:tcW w:w="2089" w:type="dxa"/>
            <w:gridSpan w:val="3"/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زنگ دوم</w:t>
            </w:r>
          </w:p>
        </w:tc>
        <w:tc>
          <w:tcPr>
            <w:tcW w:w="1950" w:type="dxa"/>
            <w:gridSpan w:val="3"/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زنگ سوم</w:t>
            </w:r>
          </w:p>
        </w:tc>
        <w:tc>
          <w:tcPr>
            <w:tcW w:w="1915" w:type="dxa"/>
            <w:gridSpan w:val="3"/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زنگ چهارم</w:t>
            </w:r>
          </w:p>
        </w:tc>
        <w:tc>
          <w:tcPr>
            <w:tcW w:w="1702" w:type="dxa"/>
            <w:gridSpan w:val="3"/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زنگ پنجم</w:t>
            </w:r>
          </w:p>
        </w:tc>
      </w:tr>
      <w:tr w:rsidR="00D85C16" w:rsidRPr="003F47A1" w:rsidTr="00FF0B10">
        <w:trPr>
          <w:trHeight w:val="937"/>
        </w:trPr>
        <w:tc>
          <w:tcPr>
            <w:tcW w:w="567" w:type="dxa"/>
            <w:tcBorders>
              <w:top w:val="nil"/>
              <w:tr2bl w:val="single" w:sz="4" w:space="0" w:color="auto"/>
            </w:tcBorders>
            <w:shd w:val="clear" w:color="auto" w:fill="D6E3BC" w:themeFill="accent3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color w:val="BFBFBF" w:themeColor="background1" w:themeShade="BF"/>
                <w:sz w:val="18"/>
                <w:szCs w:val="18"/>
                <w:rtl/>
                <w:lang w:bidi="fa-IR"/>
              </w:rPr>
            </w:pPr>
          </w:p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ایام  هفته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پایه</w:t>
            </w:r>
          </w:p>
        </w:tc>
        <w:tc>
          <w:tcPr>
            <w:tcW w:w="840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652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</w:p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اداره</w:t>
            </w:r>
          </w:p>
        </w:tc>
        <w:tc>
          <w:tcPr>
            <w:tcW w:w="493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زمان به دقیقه</w:t>
            </w:r>
          </w:p>
        </w:tc>
        <w:tc>
          <w:tcPr>
            <w:tcW w:w="850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715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 اداره</w:t>
            </w:r>
          </w:p>
        </w:tc>
        <w:tc>
          <w:tcPr>
            <w:tcW w:w="524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زمان به دقیقه</w:t>
            </w:r>
          </w:p>
        </w:tc>
        <w:tc>
          <w:tcPr>
            <w:tcW w:w="746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680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 اداره</w:t>
            </w:r>
          </w:p>
        </w:tc>
        <w:tc>
          <w:tcPr>
            <w:tcW w:w="524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زمان به دقیقه</w:t>
            </w:r>
          </w:p>
        </w:tc>
        <w:tc>
          <w:tcPr>
            <w:tcW w:w="639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 اداره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زمان به دقیقه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 اداره</w:t>
            </w:r>
          </w:p>
        </w:tc>
        <w:tc>
          <w:tcPr>
            <w:tcW w:w="426" w:type="dxa"/>
            <w:shd w:val="clear" w:color="auto" w:fill="E5B8B7" w:themeFill="accent2" w:themeFillTint="66"/>
          </w:tcPr>
          <w:p w:rsidR="00E34BAA" w:rsidRPr="0021422D" w:rsidRDefault="00E34B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زمان به دقیقه</w:t>
            </w:r>
          </w:p>
        </w:tc>
      </w:tr>
      <w:tr w:rsidR="00C75268" w:rsidRPr="003F47A1" w:rsidTr="00FF0B10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C75268" w:rsidRPr="0021422D" w:rsidRDefault="00C75268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شنبه</w:t>
            </w:r>
          </w:p>
        </w:tc>
        <w:tc>
          <w:tcPr>
            <w:tcW w:w="708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84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قران</w:t>
            </w:r>
          </w:p>
        </w:tc>
        <w:tc>
          <w:tcPr>
            <w:tcW w:w="715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6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 w:val="restart"/>
          </w:tcPr>
          <w:p w:rsidR="00C75268" w:rsidRPr="0021422D" w:rsidRDefault="00C75268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63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67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26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45</w:t>
            </w:r>
          </w:p>
        </w:tc>
      </w:tr>
      <w:tr w:rsidR="00C75268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C75268" w:rsidRPr="0021422D" w:rsidRDefault="00C75268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840" w:type="dxa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C75268" w:rsidRPr="0021422D" w:rsidRDefault="00C75268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67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75268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C75268" w:rsidRPr="0021422D" w:rsidRDefault="00C75268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840" w:type="dxa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C75268" w:rsidRPr="0021422D" w:rsidRDefault="00C75268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درتابلو</w:t>
            </w:r>
            <w:proofErr w:type="spellEnd"/>
          </w:p>
        </w:tc>
        <w:tc>
          <w:tcPr>
            <w:tcW w:w="567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37E2D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437E2D" w:rsidRPr="0021422D" w:rsidRDefault="00437E2D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840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 w:val="restart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850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715" w:type="dxa"/>
            <w:vMerge w:val="restart"/>
          </w:tcPr>
          <w:p w:rsidR="00437E2D" w:rsidRPr="0021422D" w:rsidRDefault="00437E2D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746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 w:val="restart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639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 w:val="restart"/>
          </w:tcPr>
          <w:p w:rsidR="00437E2D" w:rsidRPr="0021422D" w:rsidRDefault="00437E2D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67" w:type="dxa"/>
            <w:vMerge w:val="restart"/>
          </w:tcPr>
          <w:p w:rsidR="00437E2D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45</w:t>
            </w:r>
          </w:p>
        </w:tc>
        <w:tc>
          <w:tcPr>
            <w:tcW w:w="709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67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437E2D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437E2D" w:rsidRPr="0021422D" w:rsidRDefault="00437E2D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840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/>
          </w:tcPr>
          <w:p w:rsidR="00437E2D" w:rsidRPr="0021422D" w:rsidRDefault="00437E2D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437E2D" w:rsidRPr="0021422D" w:rsidRDefault="00437E2D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715" w:type="dxa"/>
            <w:vMerge/>
          </w:tcPr>
          <w:p w:rsidR="00437E2D" w:rsidRPr="0021422D" w:rsidRDefault="00437E2D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437E2D" w:rsidRPr="0021422D" w:rsidRDefault="00437E2D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437E2D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67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437E2D" w:rsidRPr="003F47A1" w:rsidTr="00FF0B10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437E2D" w:rsidRPr="0021422D" w:rsidRDefault="00437E2D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840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/>
          </w:tcPr>
          <w:p w:rsidR="00437E2D" w:rsidRPr="0021422D" w:rsidRDefault="00437E2D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437E2D" w:rsidRPr="0021422D" w:rsidRDefault="00437E2D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715" w:type="dxa"/>
            <w:vMerge/>
          </w:tcPr>
          <w:p w:rsidR="00437E2D" w:rsidRPr="0021422D" w:rsidRDefault="00437E2D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437E2D" w:rsidRPr="0021422D" w:rsidRDefault="00437E2D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37E2D" w:rsidRPr="0021422D" w:rsidRDefault="00437E2D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437E2D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67" w:type="dxa"/>
          </w:tcPr>
          <w:p w:rsidR="00437E2D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437E2D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C75268" w:rsidRPr="003F47A1" w:rsidTr="00FF0B10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C75268" w:rsidRPr="0021422D" w:rsidRDefault="00C75268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یکشنبه</w:t>
            </w:r>
          </w:p>
        </w:tc>
        <w:tc>
          <w:tcPr>
            <w:tcW w:w="708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84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746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 w:val="restart"/>
          </w:tcPr>
          <w:p w:rsidR="00C75268" w:rsidRPr="0021422D" w:rsidRDefault="00C75268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63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 w:val="restart"/>
          </w:tcPr>
          <w:p w:rsidR="00C75268" w:rsidRPr="0021422D" w:rsidRDefault="00C75268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67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67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26" w:type="dxa"/>
            <w:vMerge w:val="restart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C75268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C75268" w:rsidRPr="0021422D" w:rsidRDefault="00C75268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840" w:type="dxa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/>
          </w:tcPr>
          <w:p w:rsidR="00C75268" w:rsidRPr="0021422D" w:rsidRDefault="00C75268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C75268" w:rsidRPr="0021422D" w:rsidRDefault="00C75268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/>
          </w:tcPr>
          <w:p w:rsidR="00C75268" w:rsidRPr="0021422D" w:rsidRDefault="00C75268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  <w:vMerge/>
          </w:tcPr>
          <w:p w:rsidR="00C75268" w:rsidRPr="0021422D" w:rsidRDefault="00C75268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67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C75268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B1A1C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9B1A1C" w:rsidRPr="0021422D" w:rsidRDefault="009B1A1C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840" w:type="dxa"/>
          </w:tcPr>
          <w:p w:rsidR="009B1A1C" w:rsidRPr="0021422D" w:rsidRDefault="009B1A1C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52" w:type="dxa"/>
            <w:vMerge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9B1A1C" w:rsidRPr="0021422D" w:rsidRDefault="009B1A1C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  <w:vMerge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9B1A1C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67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9B1A1C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9B1A1C" w:rsidRPr="0021422D" w:rsidRDefault="009B1A1C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840" w:type="dxa"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850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715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6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639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09" w:type="dxa"/>
          </w:tcPr>
          <w:p w:rsidR="009B1A1C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67" w:type="dxa"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426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9B1A1C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9B1A1C" w:rsidRPr="0021422D" w:rsidRDefault="009B1A1C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840" w:type="dxa"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 w:val="restart"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6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9B1A1C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567" w:type="dxa"/>
          </w:tcPr>
          <w:p w:rsidR="009B1A1C" w:rsidRPr="0021422D" w:rsidRDefault="009B1A1C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426" w:type="dxa"/>
          </w:tcPr>
          <w:p w:rsidR="009B1A1C" w:rsidRPr="0021422D" w:rsidRDefault="009B1A1C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0E6BA5" w:rsidRPr="003F47A1" w:rsidTr="00FF0B10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0E6BA5" w:rsidRPr="0021422D" w:rsidRDefault="000E6BA5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840" w:type="dxa"/>
          </w:tcPr>
          <w:p w:rsidR="000E6BA5" w:rsidRPr="0021422D" w:rsidRDefault="000E6BA5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/>
          </w:tcPr>
          <w:p w:rsidR="000E6BA5" w:rsidRPr="0021422D" w:rsidRDefault="000E6BA5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0E6BA5" w:rsidRPr="0021422D" w:rsidRDefault="000E725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709" w:type="dxa"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</w:tcPr>
          <w:p w:rsidR="000E6BA5" w:rsidRPr="0021422D" w:rsidRDefault="000E6BA5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0E6BA5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67" w:type="dxa"/>
          </w:tcPr>
          <w:p w:rsidR="000E6BA5" w:rsidRPr="0021422D" w:rsidRDefault="00C75268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426" w:type="dxa"/>
          </w:tcPr>
          <w:p w:rsidR="000E6BA5" w:rsidRPr="0021422D" w:rsidRDefault="00C75268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8A6E3E" w:rsidRPr="003F47A1" w:rsidTr="00FF0B10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8A6E3E" w:rsidRPr="0021422D" w:rsidRDefault="008A6E3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دوشنبه</w:t>
            </w:r>
          </w:p>
        </w:tc>
        <w:tc>
          <w:tcPr>
            <w:tcW w:w="708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840" w:type="dxa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652" w:type="dxa"/>
            <w:vMerge w:val="restart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 w:val="restart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746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80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524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63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67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کروهی</w:t>
            </w:r>
          </w:p>
        </w:tc>
        <w:tc>
          <w:tcPr>
            <w:tcW w:w="426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</w:tr>
      <w:tr w:rsidR="008A6E3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8A6E3E" w:rsidRPr="0021422D" w:rsidRDefault="008A6E3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840" w:type="dxa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652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8A6E3E" w:rsidRPr="0021422D" w:rsidRDefault="008A6E3E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680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63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09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67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652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715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8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652" w:type="dxa"/>
            <w:vMerge w:val="restart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715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تابلو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40</w:t>
            </w: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 w:val="restart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709" w:type="dxa"/>
          </w:tcPr>
          <w:p w:rsidR="0017430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652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715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17430E" w:rsidRPr="003F47A1" w:rsidTr="00FF0B10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652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کاروفناوری</w:t>
            </w:r>
            <w:proofErr w:type="spellEnd"/>
          </w:p>
        </w:tc>
        <w:tc>
          <w:tcPr>
            <w:tcW w:w="715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738A1" w:rsidRPr="003F47A1" w:rsidTr="00FF0B10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3738A1" w:rsidRPr="0021422D" w:rsidRDefault="003738A1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سه شنبه</w:t>
            </w:r>
          </w:p>
        </w:tc>
        <w:tc>
          <w:tcPr>
            <w:tcW w:w="708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840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 w:val="restart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850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15" w:type="dxa"/>
            <w:vMerge w:val="restart"/>
          </w:tcPr>
          <w:p w:rsidR="003738A1" w:rsidRPr="0021422D" w:rsidRDefault="003738A1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746" w:type="dxa"/>
          </w:tcPr>
          <w:p w:rsidR="003738A1" w:rsidRPr="0021422D" w:rsidRDefault="00B73F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680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39" w:type="dxa"/>
          </w:tcPr>
          <w:p w:rsidR="003738A1" w:rsidRPr="0021422D" w:rsidRDefault="005A637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709" w:type="dxa"/>
          </w:tcPr>
          <w:p w:rsidR="003738A1" w:rsidRPr="0021422D" w:rsidRDefault="005A637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67" w:type="dxa"/>
          </w:tcPr>
          <w:p w:rsidR="003738A1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3738A1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567" w:type="dxa"/>
          </w:tcPr>
          <w:p w:rsidR="003738A1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426" w:type="dxa"/>
          </w:tcPr>
          <w:p w:rsidR="003738A1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3738A1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3738A1" w:rsidRPr="0021422D" w:rsidRDefault="003738A1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840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15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3738A1" w:rsidRPr="0021422D" w:rsidRDefault="00B73F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680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39" w:type="dxa"/>
          </w:tcPr>
          <w:p w:rsidR="003738A1" w:rsidRPr="0021422D" w:rsidRDefault="005A637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09" w:type="dxa"/>
          </w:tcPr>
          <w:p w:rsidR="003738A1" w:rsidRPr="0021422D" w:rsidRDefault="005A637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567" w:type="dxa"/>
          </w:tcPr>
          <w:p w:rsidR="003738A1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09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567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</w:p>
        </w:tc>
        <w:tc>
          <w:tcPr>
            <w:tcW w:w="426" w:type="dxa"/>
          </w:tcPr>
          <w:p w:rsidR="003738A1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  <w:tr w:rsidR="008A6E3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8A6E3E" w:rsidRPr="0021422D" w:rsidRDefault="008A6E3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840" w:type="dxa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15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680" w:type="dxa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محوری</w:t>
            </w:r>
          </w:p>
        </w:tc>
        <w:tc>
          <w:tcPr>
            <w:tcW w:w="524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63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67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67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26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8A6E3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8A6E3E" w:rsidRPr="0021422D" w:rsidRDefault="008A6E3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840" w:type="dxa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 w:val="restart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15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746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 w:val="restart"/>
          </w:tcPr>
          <w:p w:rsidR="008A6E3E" w:rsidRPr="0021422D" w:rsidRDefault="008A6E3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63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709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67" w:type="dxa"/>
            <w:vMerge w:val="restart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09" w:type="dxa"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67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8A6E3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15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  <w:vMerge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567" w:type="dxa"/>
          </w:tcPr>
          <w:p w:rsidR="0017430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426" w:type="dxa"/>
          </w:tcPr>
          <w:p w:rsidR="0017430E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3738A1" w:rsidRPr="003F47A1" w:rsidTr="00FF0B10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3738A1" w:rsidRPr="0021422D" w:rsidRDefault="003738A1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840" w:type="dxa"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  <w:vMerge/>
          </w:tcPr>
          <w:p w:rsidR="003738A1" w:rsidRPr="0021422D" w:rsidRDefault="003738A1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15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3738A1" w:rsidRPr="0021422D" w:rsidRDefault="00B73FAA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680" w:type="dxa"/>
          </w:tcPr>
          <w:p w:rsidR="003738A1" w:rsidRPr="0021422D" w:rsidRDefault="00B73FAA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24" w:type="dxa"/>
          </w:tcPr>
          <w:p w:rsidR="003738A1" w:rsidRPr="0021422D" w:rsidRDefault="003738A1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639" w:type="dxa"/>
          </w:tcPr>
          <w:p w:rsidR="003738A1" w:rsidRPr="0021422D" w:rsidRDefault="005A637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</w:tcPr>
          <w:p w:rsidR="003738A1" w:rsidRPr="0021422D" w:rsidRDefault="005A637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567" w:type="dxa"/>
          </w:tcPr>
          <w:p w:rsidR="003738A1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709" w:type="dxa"/>
          </w:tcPr>
          <w:p w:rsidR="003738A1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567" w:type="dxa"/>
          </w:tcPr>
          <w:p w:rsidR="003738A1" w:rsidRPr="0021422D" w:rsidRDefault="008A6E3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</w:t>
            </w:r>
            <w:r w:rsidR="009A4900"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426" w:type="dxa"/>
          </w:tcPr>
          <w:p w:rsidR="003738A1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17430E" w:rsidRPr="003F47A1" w:rsidTr="00FF0B10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  <w:textDirection w:val="btLr"/>
          </w:tcPr>
          <w:p w:rsidR="0017430E" w:rsidRPr="0021422D" w:rsidRDefault="0017430E" w:rsidP="0021422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 شنبه</w:t>
            </w: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493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715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68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67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09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9A4900" w:rsidRPr="003F47A1" w:rsidTr="00FF0B10">
        <w:tc>
          <w:tcPr>
            <w:tcW w:w="567" w:type="dxa"/>
            <w:vMerge/>
            <w:shd w:val="clear" w:color="auto" w:fill="D6E3BC" w:themeFill="accent3" w:themeFillTint="66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</w:tc>
        <w:tc>
          <w:tcPr>
            <w:tcW w:w="840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52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3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 w:val="restart"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6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680" w:type="dxa"/>
            <w:vMerge w:val="restart"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24" w:type="dxa"/>
            <w:vMerge w:val="restart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639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709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 w:val="restart"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426" w:type="dxa"/>
            <w:vMerge w:val="restart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</w:tr>
      <w:tr w:rsidR="009A4900" w:rsidRPr="003F47A1" w:rsidTr="00FF0B10">
        <w:tc>
          <w:tcPr>
            <w:tcW w:w="567" w:type="dxa"/>
            <w:vMerge/>
            <w:shd w:val="clear" w:color="auto" w:fill="D6E3BC" w:themeFill="accent3" w:themeFillTint="66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</w:tc>
        <w:tc>
          <w:tcPr>
            <w:tcW w:w="840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652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93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715" w:type="dxa"/>
            <w:vMerge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680" w:type="dxa"/>
            <w:vMerge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09" w:type="dxa"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567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9" w:type="dxa"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  <w:vMerge/>
          </w:tcPr>
          <w:p w:rsidR="009A4900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9A4900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چهارم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proofErr w:type="spellStart"/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انشا</w:t>
            </w:r>
            <w:proofErr w:type="spellEnd"/>
          </w:p>
        </w:tc>
        <w:tc>
          <w:tcPr>
            <w:tcW w:w="652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93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715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گروهی</w:t>
            </w:r>
          </w:p>
        </w:tc>
        <w:tc>
          <w:tcPr>
            <w:tcW w:w="524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 w:val="restart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tcW w:w="567" w:type="dxa"/>
            <w:vMerge w:val="restart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709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</w:t>
            </w:r>
          </w:p>
        </w:tc>
        <w:tc>
          <w:tcPr>
            <w:tcW w:w="567" w:type="dxa"/>
          </w:tcPr>
          <w:p w:rsidR="0017430E" w:rsidRPr="0021422D" w:rsidRDefault="009A4900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426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پنجم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دیکته</w:t>
            </w:r>
          </w:p>
        </w:tc>
        <w:tc>
          <w:tcPr>
            <w:tcW w:w="652" w:type="dxa"/>
          </w:tcPr>
          <w:p w:rsidR="0017430E" w:rsidRPr="0021422D" w:rsidRDefault="0017430E" w:rsidP="009A4900">
            <w:pPr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خ</w:t>
            </w:r>
          </w:p>
        </w:tc>
        <w:tc>
          <w:tcPr>
            <w:tcW w:w="493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اجتماعی</w:t>
            </w:r>
          </w:p>
        </w:tc>
        <w:tc>
          <w:tcPr>
            <w:tcW w:w="715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قرآن</w:t>
            </w:r>
          </w:p>
        </w:tc>
        <w:tc>
          <w:tcPr>
            <w:tcW w:w="680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4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</w:t>
            </w:r>
          </w:p>
        </w:tc>
        <w:tc>
          <w:tcPr>
            <w:tcW w:w="567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2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17430E" w:rsidRPr="003F47A1" w:rsidTr="00FF0B10">
        <w:tc>
          <w:tcPr>
            <w:tcW w:w="567" w:type="dxa"/>
            <w:vMerge/>
            <w:shd w:val="clear" w:color="auto" w:fill="D6E3BC" w:themeFill="accent3" w:themeFillTint="66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ششم</w:t>
            </w:r>
          </w:p>
        </w:tc>
        <w:tc>
          <w:tcPr>
            <w:tcW w:w="84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تفکر و پژوهش</w:t>
            </w:r>
          </w:p>
        </w:tc>
        <w:tc>
          <w:tcPr>
            <w:tcW w:w="652" w:type="dxa"/>
          </w:tcPr>
          <w:p w:rsidR="0017430E" w:rsidRPr="0021422D" w:rsidRDefault="0017430E" w:rsidP="009A4900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1422D">
              <w:rPr>
                <w:rFonts w:hint="cs"/>
                <w:b/>
                <w:bCs/>
                <w:sz w:val="18"/>
                <w:szCs w:val="18"/>
                <w:rtl/>
              </w:rPr>
              <w:t>محوری</w:t>
            </w:r>
          </w:p>
        </w:tc>
        <w:tc>
          <w:tcPr>
            <w:tcW w:w="493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85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دینی</w:t>
            </w:r>
          </w:p>
        </w:tc>
        <w:tc>
          <w:tcPr>
            <w:tcW w:w="715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746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680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524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39" w:type="dxa"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فارسی</w:t>
            </w:r>
          </w:p>
        </w:tc>
        <w:tc>
          <w:tcPr>
            <w:tcW w:w="709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17430E" w:rsidRPr="0021422D" w:rsidRDefault="0017430E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567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محوری</w:t>
            </w:r>
          </w:p>
        </w:tc>
        <w:tc>
          <w:tcPr>
            <w:tcW w:w="426" w:type="dxa"/>
          </w:tcPr>
          <w:p w:rsidR="0017430E" w:rsidRPr="0021422D" w:rsidRDefault="009A4900" w:rsidP="009A490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1422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</w:tr>
    </w:tbl>
    <w:p w:rsidR="0010560A" w:rsidRDefault="0010560A" w:rsidP="00775441">
      <w:pPr>
        <w:bidi/>
        <w:rPr>
          <w:rFonts w:cs="B Nazanin"/>
          <w:sz w:val="28"/>
          <w:szCs w:val="28"/>
          <w:rtl/>
          <w:lang w:bidi="fa-IR"/>
        </w:rPr>
      </w:pPr>
    </w:p>
    <w:p w:rsidR="0026587A" w:rsidRDefault="0026587A" w:rsidP="0026587A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صفحه قبل برنامه هفتگی کلاس شش پایه به شیوه گروهی را مشاهده کردید البته باید توجه 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نمودکه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>:</w:t>
      </w:r>
    </w:p>
    <w:p w:rsidR="00D112CB" w:rsidRDefault="0026587A" w:rsidP="0026587A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درتعدادی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از پایه ها 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دروسی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هست که در پایه های دیگر نیست</w:t>
      </w:r>
      <w:r w:rsidR="00D112CB">
        <w:rPr>
          <w:rFonts w:cs="B Nazanin" w:hint="cs"/>
          <w:sz w:val="28"/>
          <w:szCs w:val="28"/>
          <w:rtl/>
          <w:lang w:bidi="fa-IR"/>
        </w:rPr>
        <w:t xml:space="preserve"> .</w:t>
      </w:r>
    </w:p>
    <w:p w:rsidR="00D112CB" w:rsidRDefault="00D112CB" w:rsidP="00D112CB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ب)ساعات اختصاص داده شده برای هر درس در هر پایه برابر ساعات کار مصوب هفتگی متفاوت است</w:t>
      </w:r>
      <w:r w:rsidR="00BF4FD5" w:rsidRPr="0080406A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D112CB" w:rsidRDefault="00D112CB" w:rsidP="00D112CB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ج) برنامه هفتگی در هر دو روش (محوری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گروهی ) با فرض 6پایه و 5 روز فعالیت طراحی</w:t>
      </w:r>
      <w:r w:rsidR="00BF4FD5" w:rsidRPr="0080406A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شده </w:t>
      </w:r>
      <w:proofErr w:type="spellStart"/>
      <w:r>
        <w:rPr>
          <w:rFonts w:cs="B Nazanin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.</w:t>
      </w:r>
    </w:p>
    <w:p w:rsidR="00D112CB" w:rsidRDefault="00D112CB" w:rsidP="00D112CB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د) حرف خ به معنای خود آموخت یا فرعی است .</w:t>
      </w:r>
    </w:p>
    <w:p w:rsidR="00A14E18" w:rsidRDefault="00A14E18" w:rsidP="00A14E18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تنظیم هر دو برنامه به شکل زیر عمل شده است :</w:t>
      </w:r>
    </w:p>
    <w:p w:rsidR="00A14E18" w:rsidRDefault="00A14E18" w:rsidP="00A14E18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اگر معلمی در هر روز 5 جلسه و در هر جلسه 3 محور تدریس داشته باشد هر روز 15درس محور خواهد داشت که در 5 روز هفته 75 درس محور را در برنامه هفتگی خود</w:t>
      </w:r>
      <w:r w:rsidR="00BF4FD5" w:rsidRPr="0080406A">
        <w:rPr>
          <w:rFonts w:cs="B Nazanin" w:hint="cs"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sz w:val="28"/>
          <w:szCs w:val="28"/>
          <w:rtl/>
          <w:lang w:bidi="fa-IR"/>
        </w:rPr>
        <w:t>خواهد داشت.</w:t>
      </w:r>
    </w:p>
    <w:p w:rsidR="000B4008" w:rsidRDefault="00A14E18" w:rsidP="00A14E18">
      <w:pPr>
        <w:bidi/>
        <w:ind w:left="36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75ساعت بر اساس سهولت</w:t>
      </w:r>
      <w:r w:rsidR="00BF4FD5" w:rsidRPr="0080406A">
        <w:rPr>
          <w:rFonts w:cs="B Nazanin" w:hint="cs"/>
          <w:sz w:val="28"/>
          <w:szCs w:val="28"/>
          <w:rtl/>
          <w:lang w:bidi="fa-IR"/>
        </w:rPr>
        <w:t xml:space="preserve"> </w:t>
      </w:r>
      <w:r w:rsidR="000B4008">
        <w:rPr>
          <w:rFonts w:cs="B Nazanin" w:hint="cs"/>
          <w:sz w:val="28"/>
          <w:szCs w:val="28"/>
          <w:rtl/>
          <w:lang w:bidi="fa-IR"/>
        </w:rPr>
        <w:t xml:space="preserve"> و دشواری دروس به شکل زیر بین پایه ها تقسیم شده است .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2519"/>
        <w:gridCol w:w="2472"/>
        <w:gridCol w:w="2472"/>
        <w:gridCol w:w="2473"/>
      </w:tblGrid>
      <w:tr w:rsidR="000B4008" w:rsidTr="00B733E0">
        <w:tc>
          <w:tcPr>
            <w:tcW w:w="2519" w:type="dxa"/>
            <w:tcBorders>
              <w:tr2bl w:val="single" w:sz="4" w:space="0" w:color="auto"/>
            </w:tcBorders>
            <w:shd w:val="clear" w:color="auto" w:fill="FDE9D9" w:themeFill="accent6" w:themeFillTint="33"/>
          </w:tcPr>
          <w:p w:rsidR="000B4008" w:rsidRDefault="000B4008" w:rsidP="000B4008">
            <w:pPr>
              <w:tabs>
                <w:tab w:val="center" w:pos="1133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ساعات</w:t>
            </w:r>
          </w:p>
          <w:p w:rsidR="000B4008" w:rsidRDefault="000B4008" w:rsidP="000B4008">
            <w:pPr>
              <w:tabs>
                <w:tab w:val="center" w:pos="1133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پایه</w:t>
            </w:r>
          </w:p>
        </w:tc>
        <w:tc>
          <w:tcPr>
            <w:tcW w:w="2472" w:type="dxa"/>
            <w:shd w:val="clear" w:color="auto" w:fill="FDE9D9" w:themeFill="accent6" w:themeFillTint="33"/>
          </w:tcPr>
          <w:p w:rsidR="000B4008" w:rsidRDefault="000B4008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ساعات هفتگی مصوب</w:t>
            </w:r>
          </w:p>
        </w:tc>
        <w:tc>
          <w:tcPr>
            <w:tcW w:w="2472" w:type="dxa"/>
            <w:shd w:val="clear" w:color="auto" w:fill="FDE9D9" w:themeFill="accent6" w:themeFillTint="33"/>
          </w:tcPr>
          <w:p w:rsidR="000B4008" w:rsidRDefault="000B4008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ساعات محور در برنامه هفتگی</w:t>
            </w:r>
          </w:p>
        </w:tc>
        <w:tc>
          <w:tcPr>
            <w:tcW w:w="2473" w:type="dxa"/>
            <w:shd w:val="clear" w:color="auto" w:fill="FDE9D9" w:themeFill="accent6" w:themeFillTint="33"/>
          </w:tcPr>
          <w:p w:rsidR="000B4008" w:rsidRDefault="000B4008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ساعات خود آموخت در برنامه هفتگی</w:t>
            </w:r>
          </w:p>
        </w:tc>
      </w:tr>
      <w:tr w:rsidR="000B4008" w:rsidTr="00B733E0">
        <w:tc>
          <w:tcPr>
            <w:tcW w:w="2519" w:type="dxa"/>
            <w:shd w:val="clear" w:color="auto" w:fill="FDE9D9" w:themeFill="accent6" w:themeFillTint="33"/>
          </w:tcPr>
          <w:p w:rsidR="000B4008" w:rsidRDefault="000B4008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2472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473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02D40" w:rsidTr="00B733E0">
        <w:tc>
          <w:tcPr>
            <w:tcW w:w="2519" w:type="dxa"/>
            <w:shd w:val="clear" w:color="auto" w:fill="FDE9D9" w:themeFill="accent6" w:themeFillTint="33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دوم</w:t>
            </w:r>
          </w:p>
        </w:tc>
        <w:tc>
          <w:tcPr>
            <w:tcW w:w="2472" w:type="dxa"/>
          </w:tcPr>
          <w:p w:rsidR="00A02D40" w:rsidRDefault="00A02D40" w:rsidP="00A02D40">
            <w:pPr>
              <w:bidi/>
            </w:pPr>
            <w:r w:rsidRPr="009F59B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473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02D40" w:rsidTr="00B733E0">
        <w:tc>
          <w:tcPr>
            <w:tcW w:w="2519" w:type="dxa"/>
            <w:shd w:val="clear" w:color="auto" w:fill="FDE9D9" w:themeFill="accent6" w:themeFillTint="33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سوم</w:t>
            </w:r>
          </w:p>
        </w:tc>
        <w:tc>
          <w:tcPr>
            <w:tcW w:w="2472" w:type="dxa"/>
          </w:tcPr>
          <w:p w:rsidR="00A02D40" w:rsidRDefault="00A02D40" w:rsidP="00A02D40">
            <w:pPr>
              <w:bidi/>
            </w:pPr>
            <w:r w:rsidRPr="009F59B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473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02D40" w:rsidTr="00B733E0">
        <w:tc>
          <w:tcPr>
            <w:tcW w:w="2519" w:type="dxa"/>
            <w:shd w:val="clear" w:color="auto" w:fill="FDE9D9" w:themeFill="accent6" w:themeFillTint="33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چهارم</w:t>
            </w:r>
          </w:p>
        </w:tc>
        <w:tc>
          <w:tcPr>
            <w:tcW w:w="2472" w:type="dxa"/>
          </w:tcPr>
          <w:p w:rsidR="00A02D40" w:rsidRDefault="00A02D40" w:rsidP="00A02D40">
            <w:pPr>
              <w:bidi/>
            </w:pPr>
            <w:r w:rsidRPr="009F59B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473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02D40" w:rsidTr="00B733E0">
        <w:tc>
          <w:tcPr>
            <w:tcW w:w="2519" w:type="dxa"/>
            <w:shd w:val="clear" w:color="auto" w:fill="FDE9D9" w:themeFill="accent6" w:themeFillTint="33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پنجم</w:t>
            </w:r>
          </w:p>
        </w:tc>
        <w:tc>
          <w:tcPr>
            <w:tcW w:w="2472" w:type="dxa"/>
          </w:tcPr>
          <w:p w:rsidR="00A02D40" w:rsidRDefault="00A02D40" w:rsidP="00A02D40">
            <w:pPr>
              <w:bidi/>
            </w:pPr>
            <w:r w:rsidRPr="009F59B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473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02D40" w:rsidTr="00B733E0">
        <w:tc>
          <w:tcPr>
            <w:tcW w:w="2519" w:type="dxa"/>
            <w:shd w:val="clear" w:color="auto" w:fill="FDE9D9" w:themeFill="accent6" w:themeFillTint="33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ششم</w:t>
            </w:r>
          </w:p>
        </w:tc>
        <w:tc>
          <w:tcPr>
            <w:tcW w:w="2472" w:type="dxa"/>
          </w:tcPr>
          <w:p w:rsidR="00A02D40" w:rsidRDefault="00A02D40" w:rsidP="00A02D40">
            <w:pPr>
              <w:bidi/>
            </w:pPr>
            <w:r w:rsidRPr="009F59B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472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473" w:type="dxa"/>
          </w:tcPr>
          <w:p w:rsidR="00A02D40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0B4008" w:rsidTr="00B733E0">
        <w:tc>
          <w:tcPr>
            <w:tcW w:w="2519" w:type="dxa"/>
            <w:shd w:val="clear" w:color="auto" w:fill="FDE9D9" w:themeFill="accent6" w:themeFillTint="33"/>
          </w:tcPr>
          <w:p w:rsidR="000B4008" w:rsidRDefault="000B4008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472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150</w:t>
            </w:r>
          </w:p>
        </w:tc>
        <w:tc>
          <w:tcPr>
            <w:tcW w:w="2472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75</w:t>
            </w:r>
          </w:p>
        </w:tc>
        <w:tc>
          <w:tcPr>
            <w:tcW w:w="2473" w:type="dxa"/>
          </w:tcPr>
          <w:p w:rsidR="000B4008" w:rsidRDefault="00A02D40" w:rsidP="000B400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75</w:t>
            </w:r>
          </w:p>
        </w:tc>
      </w:tr>
    </w:tbl>
    <w:p w:rsidR="00096F35" w:rsidRDefault="00BF4FD5" w:rsidP="000B4008">
      <w:pPr>
        <w:bidi/>
        <w:ind w:left="360"/>
        <w:rPr>
          <w:rFonts w:cs="B Nazanin"/>
          <w:sz w:val="28"/>
          <w:szCs w:val="28"/>
          <w:rtl/>
          <w:lang w:bidi="fa-IR"/>
        </w:rPr>
      </w:pPr>
      <w:r w:rsidRPr="0080406A">
        <w:rPr>
          <w:rFonts w:cs="B Nazanin" w:hint="cs"/>
          <w:sz w:val="28"/>
          <w:szCs w:val="28"/>
          <w:rtl/>
          <w:lang w:bidi="fa-IR"/>
        </w:rPr>
        <w:t xml:space="preserve">  </w:t>
      </w:r>
    </w:p>
    <w:p w:rsidR="00096F35" w:rsidRPr="00CB0380" w:rsidRDefault="00CB0380" w:rsidP="00CB0380">
      <w:pPr>
        <w:bidi/>
        <w:rPr>
          <w:rFonts w:cs="B Nazanin"/>
          <w:rtl/>
          <w:lang w:bidi="fa-IR"/>
        </w:rPr>
      </w:pPr>
      <w:r>
        <w:rPr>
          <w:rFonts w:cs="B Nazanin"/>
          <w:lang w:bidi="fa-IR"/>
        </w:rPr>
        <w:t xml:space="preserve">       </w:t>
      </w:r>
      <w:r w:rsidR="00B54506" w:rsidRPr="00B54506">
        <w:rPr>
          <w:rFonts w:cs="B Nazanin" w:hint="cs"/>
          <w:rtl/>
          <w:lang w:bidi="fa-IR"/>
        </w:rPr>
        <w:t>تهیه و تنظیم : اسد ظاهر نسب معاون آموزشی اداره آموزش و پرورش عشایر فارس</w:t>
      </w:r>
    </w:p>
    <w:p w:rsidR="0040422E" w:rsidRDefault="00096F35" w:rsidP="00775441">
      <w:pPr>
        <w:bidi/>
        <w:ind w:left="360"/>
      </w:pPr>
      <w:r w:rsidRPr="00775441">
        <w:rPr>
          <w:rFonts w:cs="B Nazanin" w:hint="cs"/>
          <w:sz w:val="18"/>
          <w:szCs w:val="18"/>
          <w:rtl/>
          <w:lang w:bidi="fa-IR"/>
        </w:rPr>
        <w:t>منبع : شیوه اداره و تدریس در کلاس های چند پایه در نظام آموزشی3-3-6</w:t>
      </w:r>
      <w:r w:rsidR="00775441" w:rsidRPr="00775441">
        <w:rPr>
          <w:rFonts w:cs="B Nazanin" w:hint="cs"/>
          <w:sz w:val="18"/>
          <w:szCs w:val="18"/>
          <w:rtl/>
          <w:lang w:bidi="fa-IR"/>
        </w:rPr>
        <w:t xml:space="preserve"> </w:t>
      </w:r>
      <w:r w:rsidRPr="00775441">
        <w:rPr>
          <w:rFonts w:cs="B Nazanin" w:hint="cs"/>
          <w:sz w:val="18"/>
          <w:szCs w:val="18"/>
          <w:rtl/>
          <w:lang w:bidi="fa-IR"/>
        </w:rPr>
        <w:t>تأ</w:t>
      </w:r>
      <w:r w:rsidR="00775441" w:rsidRPr="00775441">
        <w:rPr>
          <w:rFonts w:cs="B Nazanin" w:hint="cs"/>
          <w:sz w:val="18"/>
          <w:szCs w:val="18"/>
          <w:rtl/>
          <w:lang w:bidi="fa-IR"/>
        </w:rPr>
        <w:t>ل</w:t>
      </w:r>
      <w:r w:rsidRPr="00775441">
        <w:rPr>
          <w:rFonts w:cs="B Nazanin" w:hint="cs"/>
          <w:sz w:val="18"/>
          <w:szCs w:val="18"/>
          <w:rtl/>
          <w:lang w:bidi="fa-IR"/>
        </w:rPr>
        <w:t>یف</w:t>
      </w:r>
      <w:r w:rsidR="00775441" w:rsidRPr="00775441">
        <w:rPr>
          <w:rFonts w:cs="B Nazanin" w:hint="cs"/>
          <w:sz w:val="18"/>
          <w:szCs w:val="18"/>
          <w:rtl/>
          <w:lang w:bidi="fa-IR"/>
        </w:rPr>
        <w:t xml:space="preserve"> صمد </w:t>
      </w:r>
      <w:proofErr w:type="spellStart"/>
      <w:r w:rsidR="00775441" w:rsidRPr="00775441">
        <w:rPr>
          <w:rFonts w:cs="B Nazanin" w:hint="cs"/>
          <w:sz w:val="18"/>
          <w:szCs w:val="18"/>
          <w:rtl/>
          <w:lang w:bidi="fa-IR"/>
        </w:rPr>
        <w:t>صمدیان</w:t>
      </w:r>
      <w:proofErr w:type="spellEnd"/>
      <w:r w:rsidR="00BF4FD5" w:rsidRPr="0080406A">
        <w:rPr>
          <w:rFonts w:cs="B Nazanin" w:hint="cs"/>
          <w:sz w:val="28"/>
          <w:szCs w:val="28"/>
          <w:rtl/>
          <w:lang w:bidi="fa-IR"/>
        </w:rPr>
        <w:t xml:space="preserve">         </w:t>
      </w:r>
    </w:p>
    <w:sectPr w:rsidR="0040422E" w:rsidSect="00F10C5E">
      <w:pgSz w:w="12240" w:h="15840"/>
      <w:pgMar w:top="851" w:right="1080" w:bottom="1440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506" w:rsidRDefault="00B54506" w:rsidP="00BC0DAA">
      <w:pPr>
        <w:spacing w:after="0" w:line="240" w:lineRule="auto"/>
      </w:pPr>
      <w:r>
        <w:separator/>
      </w:r>
    </w:p>
  </w:endnote>
  <w:endnote w:type="continuationSeparator" w:id="1">
    <w:p w:rsidR="00B54506" w:rsidRDefault="00B54506" w:rsidP="00BC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506" w:rsidRDefault="00B54506" w:rsidP="00BC0DAA">
      <w:pPr>
        <w:spacing w:after="0" w:line="240" w:lineRule="auto"/>
      </w:pPr>
      <w:r>
        <w:separator/>
      </w:r>
    </w:p>
  </w:footnote>
  <w:footnote w:type="continuationSeparator" w:id="1">
    <w:p w:rsidR="00B54506" w:rsidRDefault="00B54506" w:rsidP="00BC0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7CE9"/>
    <w:multiLevelType w:val="hybridMultilevel"/>
    <w:tmpl w:val="8A6613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10CC9"/>
    <w:multiLevelType w:val="hybridMultilevel"/>
    <w:tmpl w:val="28F6BE84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21CF"/>
    <w:multiLevelType w:val="hybridMultilevel"/>
    <w:tmpl w:val="6862DD24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A6C73"/>
    <w:multiLevelType w:val="hybridMultilevel"/>
    <w:tmpl w:val="7FF2C7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773F5"/>
    <w:multiLevelType w:val="hybridMultilevel"/>
    <w:tmpl w:val="9CBC7E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B5E55"/>
    <w:multiLevelType w:val="hybridMultilevel"/>
    <w:tmpl w:val="4C2C8E14"/>
    <w:lvl w:ilvl="0" w:tplc="04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E2614D4"/>
    <w:multiLevelType w:val="hybridMultilevel"/>
    <w:tmpl w:val="801AC5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62E2A"/>
    <w:multiLevelType w:val="hybridMultilevel"/>
    <w:tmpl w:val="CDD86796"/>
    <w:lvl w:ilvl="0" w:tplc="4B2082C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F2DEA"/>
    <w:multiLevelType w:val="hybridMultilevel"/>
    <w:tmpl w:val="4516AD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B319F"/>
    <w:multiLevelType w:val="hybridMultilevel"/>
    <w:tmpl w:val="B156D956"/>
    <w:lvl w:ilvl="0" w:tplc="9B52230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4B6514"/>
    <w:multiLevelType w:val="hybridMultilevel"/>
    <w:tmpl w:val="EFDA0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3342DD"/>
    <w:multiLevelType w:val="hybridMultilevel"/>
    <w:tmpl w:val="1B4ED7CE"/>
    <w:lvl w:ilvl="0" w:tplc="78B4368A">
      <w:start w:val="1"/>
      <w:numFmt w:val="decimal"/>
      <w:lvlText w:val="%1)"/>
      <w:lvlJc w:val="left"/>
      <w:pPr>
        <w:ind w:left="720" w:hanging="360"/>
      </w:pPr>
      <w:rPr>
        <w:rFonts w:cs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64F31"/>
    <w:multiLevelType w:val="hybridMultilevel"/>
    <w:tmpl w:val="B4245F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D77976"/>
    <w:multiLevelType w:val="hybridMultilevel"/>
    <w:tmpl w:val="D0FE4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B72D0"/>
    <w:multiLevelType w:val="hybridMultilevel"/>
    <w:tmpl w:val="B224AA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8E27DA"/>
    <w:multiLevelType w:val="hybridMultilevel"/>
    <w:tmpl w:val="1B4ED7CE"/>
    <w:lvl w:ilvl="0" w:tplc="78B4368A">
      <w:start w:val="1"/>
      <w:numFmt w:val="decimal"/>
      <w:lvlText w:val="%1)"/>
      <w:lvlJc w:val="left"/>
      <w:pPr>
        <w:ind w:left="450" w:hanging="360"/>
      </w:pPr>
      <w:rPr>
        <w:rFonts w:cs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6">
    <w:nsid w:val="5CFA2D02"/>
    <w:multiLevelType w:val="hybridMultilevel"/>
    <w:tmpl w:val="B7B2B8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217426"/>
    <w:multiLevelType w:val="hybridMultilevel"/>
    <w:tmpl w:val="40068D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44C3B"/>
    <w:multiLevelType w:val="hybridMultilevel"/>
    <w:tmpl w:val="606A2A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92174"/>
    <w:multiLevelType w:val="hybridMultilevel"/>
    <w:tmpl w:val="D60C02E8"/>
    <w:lvl w:ilvl="0" w:tplc="F9CEDD4A">
      <w:start w:val="1"/>
      <w:numFmt w:val="decimal"/>
      <w:lvlText w:val="%1)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3"/>
  </w:num>
  <w:num w:numId="3">
    <w:abstractNumId w:val="1"/>
  </w:num>
  <w:num w:numId="4">
    <w:abstractNumId w:val="8"/>
  </w:num>
  <w:num w:numId="5">
    <w:abstractNumId w:val="14"/>
  </w:num>
  <w:num w:numId="6">
    <w:abstractNumId w:val="10"/>
  </w:num>
  <w:num w:numId="7">
    <w:abstractNumId w:val="1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  <w:num w:numId="15">
    <w:abstractNumId w:val="9"/>
  </w:num>
  <w:num w:numId="16">
    <w:abstractNumId w:val="19"/>
  </w:num>
  <w:num w:numId="17">
    <w:abstractNumId w:val="16"/>
  </w:num>
  <w:num w:numId="18">
    <w:abstractNumId w:val="13"/>
  </w:num>
  <w:num w:numId="19">
    <w:abstractNumId w:val="18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5777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40422E"/>
    <w:rsid w:val="000100C4"/>
    <w:rsid w:val="000113E4"/>
    <w:rsid w:val="0001370C"/>
    <w:rsid w:val="00025C3D"/>
    <w:rsid w:val="00027CD8"/>
    <w:rsid w:val="00032274"/>
    <w:rsid w:val="00032586"/>
    <w:rsid w:val="0004101E"/>
    <w:rsid w:val="00044C4D"/>
    <w:rsid w:val="00046A8A"/>
    <w:rsid w:val="000507D7"/>
    <w:rsid w:val="00074DB4"/>
    <w:rsid w:val="0008123B"/>
    <w:rsid w:val="00081256"/>
    <w:rsid w:val="00092D97"/>
    <w:rsid w:val="00096F35"/>
    <w:rsid w:val="000A5E5E"/>
    <w:rsid w:val="000B2553"/>
    <w:rsid w:val="000B3845"/>
    <w:rsid w:val="000B4008"/>
    <w:rsid w:val="000D33D5"/>
    <w:rsid w:val="000D7445"/>
    <w:rsid w:val="000E3637"/>
    <w:rsid w:val="000E388B"/>
    <w:rsid w:val="000E6083"/>
    <w:rsid w:val="000E6BA5"/>
    <w:rsid w:val="000E725A"/>
    <w:rsid w:val="000F60C1"/>
    <w:rsid w:val="00101081"/>
    <w:rsid w:val="0010560A"/>
    <w:rsid w:val="0011084C"/>
    <w:rsid w:val="00111414"/>
    <w:rsid w:val="00124DB4"/>
    <w:rsid w:val="00133FF2"/>
    <w:rsid w:val="00135A51"/>
    <w:rsid w:val="00142A20"/>
    <w:rsid w:val="00154247"/>
    <w:rsid w:val="00160C45"/>
    <w:rsid w:val="0016151D"/>
    <w:rsid w:val="001621B7"/>
    <w:rsid w:val="00164631"/>
    <w:rsid w:val="0017430E"/>
    <w:rsid w:val="0017786F"/>
    <w:rsid w:val="00180ABD"/>
    <w:rsid w:val="00181E93"/>
    <w:rsid w:val="0018548A"/>
    <w:rsid w:val="001A5C22"/>
    <w:rsid w:val="001C55AD"/>
    <w:rsid w:val="0020069A"/>
    <w:rsid w:val="00201AFF"/>
    <w:rsid w:val="0021422D"/>
    <w:rsid w:val="00221C5F"/>
    <w:rsid w:val="00223807"/>
    <w:rsid w:val="002271D3"/>
    <w:rsid w:val="0023233B"/>
    <w:rsid w:val="002347B6"/>
    <w:rsid w:val="00234E94"/>
    <w:rsid w:val="00236EC6"/>
    <w:rsid w:val="00257EE1"/>
    <w:rsid w:val="0026587A"/>
    <w:rsid w:val="00275842"/>
    <w:rsid w:val="00284318"/>
    <w:rsid w:val="002A154C"/>
    <w:rsid w:val="002A3D7B"/>
    <w:rsid w:val="002B35B3"/>
    <w:rsid w:val="002B4BA8"/>
    <w:rsid w:val="002C7618"/>
    <w:rsid w:val="002D7E69"/>
    <w:rsid w:val="002E1201"/>
    <w:rsid w:val="002E132B"/>
    <w:rsid w:val="002E4F55"/>
    <w:rsid w:val="002F5FED"/>
    <w:rsid w:val="0030472F"/>
    <w:rsid w:val="00313458"/>
    <w:rsid w:val="00327F00"/>
    <w:rsid w:val="0033282B"/>
    <w:rsid w:val="003345AA"/>
    <w:rsid w:val="00350135"/>
    <w:rsid w:val="003520D9"/>
    <w:rsid w:val="003613C5"/>
    <w:rsid w:val="00364EEE"/>
    <w:rsid w:val="003738A1"/>
    <w:rsid w:val="0037459C"/>
    <w:rsid w:val="00375A45"/>
    <w:rsid w:val="00382530"/>
    <w:rsid w:val="00393F68"/>
    <w:rsid w:val="003A0FC3"/>
    <w:rsid w:val="003A24D8"/>
    <w:rsid w:val="003B051F"/>
    <w:rsid w:val="003B37E8"/>
    <w:rsid w:val="003B677E"/>
    <w:rsid w:val="003C0F68"/>
    <w:rsid w:val="003C1F07"/>
    <w:rsid w:val="003D0E97"/>
    <w:rsid w:val="003D42F7"/>
    <w:rsid w:val="003E0383"/>
    <w:rsid w:val="003E0634"/>
    <w:rsid w:val="003F0512"/>
    <w:rsid w:val="003F1EF5"/>
    <w:rsid w:val="003F3AF3"/>
    <w:rsid w:val="003F47A1"/>
    <w:rsid w:val="00400629"/>
    <w:rsid w:val="0040422E"/>
    <w:rsid w:val="00414476"/>
    <w:rsid w:val="00414C2A"/>
    <w:rsid w:val="00415336"/>
    <w:rsid w:val="00422B2E"/>
    <w:rsid w:val="00430279"/>
    <w:rsid w:val="00431539"/>
    <w:rsid w:val="00437E2D"/>
    <w:rsid w:val="004506AE"/>
    <w:rsid w:val="00453D80"/>
    <w:rsid w:val="004549ED"/>
    <w:rsid w:val="00463992"/>
    <w:rsid w:val="004657A6"/>
    <w:rsid w:val="00483B93"/>
    <w:rsid w:val="00491F4D"/>
    <w:rsid w:val="004B0904"/>
    <w:rsid w:val="004C16EA"/>
    <w:rsid w:val="004C745B"/>
    <w:rsid w:val="004D1348"/>
    <w:rsid w:val="004E09D7"/>
    <w:rsid w:val="004F798C"/>
    <w:rsid w:val="00501486"/>
    <w:rsid w:val="0050377F"/>
    <w:rsid w:val="0050763D"/>
    <w:rsid w:val="00515CD0"/>
    <w:rsid w:val="005221FC"/>
    <w:rsid w:val="00523742"/>
    <w:rsid w:val="00545667"/>
    <w:rsid w:val="0054629D"/>
    <w:rsid w:val="005468C9"/>
    <w:rsid w:val="00560BA9"/>
    <w:rsid w:val="0057251D"/>
    <w:rsid w:val="005759D0"/>
    <w:rsid w:val="00583030"/>
    <w:rsid w:val="005A15E3"/>
    <w:rsid w:val="005A2951"/>
    <w:rsid w:val="005A4158"/>
    <w:rsid w:val="005A6370"/>
    <w:rsid w:val="005A6AD7"/>
    <w:rsid w:val="005B1213"/>
    <w:rsid w:val="005B43C4"/>
    <w:rsid w:val="005D08D1"/>
    <w:rsid w:val="005D2197"/>
    <w:rsid w:val="005E02AD"/>
    <w:rsid w:val="005E0B27"/>
    <w:rsid w:val="005E3637"/>
    <w:rsid w:val="005F1FC4"/>
    <w:rsid w:val="00605DB6"/>
    <w:rsid w:val="006252FE"/>
    <w:rsid w:val="006428EE"/>
    <w:rsid w:val="0064362F"/>
    <w:rsid w:val="00651E17"/>
    <w:rsid w:val="0065202C"/>
    <w:rsid w:val="006634AE"/>
    <w:rsid w:val="006649E2"/>
    <w:rsid w:val="00667F79"/>
    <w:rsid w:val="0067209D"/>
    <w:rsid w:val="00677918"/>
    <w:rsid w:val="00683AE9"/>
    <w:rsid w:val="00686D69"/>
    <w:rsid w:val="0068722E"/>
    <w:rsid w:val="0069140B"/>
    <w:rsid w:val="00696EA5"/>
    <w:rsid w:val="006C7D9E"/>
    <w:rsid w:val="006D3F8A"/>
    <w:rsid w:val="006D5417"/>
    <w:rsid w:val="006D679E"/>
    <w:rsid w:val="006D7D8A"/>
    <w:rsid w:val="006E6BB1"/>
    <w:rsid w:val="006F2630"/>
    <w:rsid w:val="006F2DE7"/>
    <w:rsid w:val="00712C00"/>
    <w:rsid w:val="00716658"/>
    <w:rsid w:val="0071778E"/>
    <w:rsid w:val="007217F2"/>
    <w:rsid w:val="007249B8"/>
    <w:rsid w:val="0072544E"/>
    <w:rsid w:val="00730A7D"/>
    <w:rsid w:val="00733796"/>
    <w:rsid w:val="00763143"/>
    <w:rsid w:val="00775441"/>
    <w:rsid w:val="00775E50"/>
    <w:rsid w:val="00783DBD"/>
    <w:rsid w:val="00787554"/>
    <w:rsid w:val="007965E9"/>
    <w:rsid w:val="007A02DF"/>
    <w:rsid w:val="007A2616"/>
    <w:rsid w:val="007B25BC"/>
    <w:rsid w:val="007B5730"/>
    <w:rsid w:val="007B7DBB"/>
    <w:rsid w:val="007C0FE2"/>
    <w:rsid w:val="007C3A41"/>
    <w:rsid w:val="007D09A3"/>
    <w:rsid w:val="007D4226"/>
    <w:rsid w:val="007D4C8E"/>
    <w:rsid w:val="007E314D"/>
    <w:rsid w:val="00800D58"/>
    <w:rsid w:val="0080406A"/>
    <w:rsid w:val="00804FBA"/>
    <w:rsid w:val="008238C0"/>
    <w:rsid w:val="00825B3C"/>
    <w:rsid w:val="00830933"/>
    <w:rsid w:val="00831DD6"/>
    <w:rsid w:val="00834495"/>
    <w:rsid w:val="00852D85"/>
    <w:rsid w:val="00864695"/>
    <w:rsid w:val="00870F84"/>
    <w:rsid w:val="00876F24"/>
    <w:rsid w:val="008A6E3E"/>
    <w:rsid w:val="008C2388"/>
    <w:rsid w:val="008C5C1A"/>
    <w:rsid w:val="008F6869"/>
    <w:rsid w:val="0091454D"/>
    <w:rsid w:val="00921EE2"/>
    <w:rsid w:val="00945436"/>
    <w:rsid w:val="00951337"/>
    <w:rsid w:val="00960325"/>
    <w:rsid w:val="00966A1F"/>
    <w:rsid w:val="00985024"/>
    <w:rsid w:val="00992D73"/>
    <w:rsid w:val="00996C7F"/>
    <w:rsid w:val="009977BE"/>
    <w:rsid w:val="009A0418"/>
    <w:rsid w:val="009A344F"/>
    <w:rsid w:val="009A4900"/>
    <w:rsid w:val="009B13AB"/>
    <w:rsid w:val="009B1A1C"/>
    <w:rsid w:val="009B2430"/>
    <w:rsid w:val="009B395D"/>
    <w:rsid w:val="009B55C3"/>
    <w:rsid w:val="009C29E7"/>
    <w:rsid w:val="009C4528"/>
    <w:rsid w:val="009D51E4"/>
    <w:rsid w:val="009D6228"/>
    <w:rsid w:val="009E334C"/>
    <w:rsid w:val="009F2864"/>
    <w:rsid w:val="00A02D40"/>
    <w:rsid w:val="00A040D6"/>
    <w:rsid w:val="00A05831"/>
    <w:rsid w:val="00A07756"/>
    <w:rsid w:val="00A12F9A"/>
    <w:rsid w:val="00A14A53"/>
    <w:rsid w:val="00A14E18"/>
    <w:rsid w:val="00A20BB4"/>
    <w:rsid w:val="00A23405"/>
    <w:rsid w:val="00A265BC"/>
    <w:rsid w:val="00A31310"/>
    <w:rsid w:val="00A56C04"/>
    <w:rsid w:val="00A57D97"/>
    <w:rsid w:val="00A6247B"/>
    <w:rsid w:val="00A67BA2"/>
    <w:rsid w:val="00A7067B"/>
    <w:rsid w:val="00A728B0"/>
    <w:rsid w:val="00A743F1"/>
    <w:rsid w:val="00A7498E"/>
    <w:rsid w:val="00A8224B"/>
    <w:rsid w:val="00A904A0"/>
    <w:rsid w:val="00A90B75"/>
    <w:rsid w:val="00A90C48"/>
    <w:rsid w:val="00A934BE"/>
    <w:rsid w:val="00A9520A"/>
    <w:rsid w:val="00A961CC"/>
    <w:rsid w:val="00AA1376"/>
    <w:rsid w:val="00AA3692"/>
    <w:rsid w:val="00AC2755"/>
    <w:rsid w:val="00AC286E"/>
    <w:rsid w:val="00AC37B2"/>
    <w:rsid w:val="00AE6BC5"/>
    <w:rsid w:val="00AF0C89"/>
    <w:rsid w:val="00AF2E18"/>
    <w:rsid w:val="00AF30E0"/>
    <w:rsid w:val="00AF3C59"/>
    <w:rsid w:val="00B02479"/>
    <w:rsid w:val="00B05568"/>
    <w:rsid w:val="00B07E5C"/>
    <w:rsid w:val="00B3049B"/>
    <w:rsid w:val="00B32BC0"/>
    <w:rsid w:val="00B47355"/>
    <w:rsid w:val="00B50AAD"/>
    <w:rsid w:val="00B54506"/>
    <w:rsid w:val="00B60837"/>
    <w:rsid w:val="00B64D25"/>
    <w:rsid w:val="00B733E0"/>
    <w:rsid w:val="00B73837"/>
    <w:rsid w:val="00B73FAA"/>
    <w:rsid w:val="00B81B74"/>
    <w:rsid w:val="00B94399"/>
    <w:rsid w:val="00BA492F"/>
    <w:rsid w:val="00BA688C"/>
    <w:rsid w:val="00BA7515"/>
    <w:rsid w:val="00BB52E6"/>
    <w:rsid w:val="00BB602D"/>
    <w:rsid w:val="00BC0DAA"/>
    <w:rsid w:val="00BD3AD5"/>
    <w:rsid w:val="00BD5516"/>
    <w:rsid w:val="00BF4FD5"/>
    <w:rsid w:val="00C00D89"/>
    <w:rsid w:val="00C0597D"/>
    <w:rsid w:val="00C116A1"/>
    <w:rsid w:val="00C14785"/>
    <w:rsid w:val="00C218F7"/>
    <w:rsid w:val="00C266F6"/>
    <w:rsid w:val="00C30DAD"/>
    <w:rsid w:val="00C441D1"/>
    <w:rsid w:val="00C50F70"/>
    <w:rsid w:val="00C5129A"/>
    <w:rsid w:val="00C601B3"/>
    <w:rsid w:val="00C618B9"/>
    <w:rsid w:val="00C6384B"/>
    <w:rsid w:val="00C63EA0"/>
    <w:rsid w:val="00C67573"/>
    <w:rsid w:val="00C75268"/>
    <w:rsid w:val="00C81938"/>
    <w:rsid w:val="00C84B7E"/>
    <w:rsid w:val="00C84CC8"/>
    <w:rsid w:val="00C90A3A"/>
    <w:rsid w:val="00C976D7"/>
    <w:rsid w:val="00CA0198"/>
    <w:rsid w:val="00CA5002"/>
    <w:rsid w:val="00CB0380"/>
    <w:rsid w:val="00CB03A2"/>
    <w:rsid w:val="00CB616F"/>
    <w:rsid w:val="00CB7D44"/>
    <w:rsid w:val="00CD0A21"/>
    <w:rsid w:val="00CD3FD7"/>
    <w:rsid w:val="00CD47FC"/>
    <w:rsid w:val="00CF1683"/>
    <w:rsid w:val="00D03491"/>
    <w:rsid w:val="00D112CB"/>
    <w:rsid w:val="00D27952"/>
    <w:rsid w:val="00D34231"/>
    <w:rsid w:val="00D53CBB"/>
    <w:rsid w:val="00D625D0"/>
    <w:rsid w:val="00D640F7"/>
    <w:rsid w:val="00D80C25"/>
    <w:rsid w:val="00D85C16"/>
    <w:rsid w:val="00D85DAE"/>
    <w:rsid w:val="00DA0A74"/>
    <w:rsid w:val="00DA3AA1"/>
    <w:rsid w:val="00DC33CC"/>
    <w:rsid w:val="00DC5453"/>
    <w:rsid w:val="00DD0450"/>
    <w:rsid w:val="00DF043B"/>
    <w:rsid w:val="00DF5C65"/>
    <w:rsid w:val="00E107D0"/>
    <w:rsid w:val="00E13012"/>
    <w:rsid w:val="00E1370C"/>
    <w:rsid w:val="00E266C9"/>
    <w:rsid w:val="00E32974"/>
    <w:rsid w:val="00E34BAA"/>
    <w:rsid w:val="00E5428A"/>
    <w:rsid w:val="00E559B0"/>
    <w:rsid w:val="00E75BC9"/>
    <w:rsid w:val="00E800B9"/>
    <w:rsid w:val="00E80C7A"/>
    <w:rsid w:val="00E82BF7"/>
    <w:rsid w:val="00E82CB3"/>
    <w:rsid w:val="00E83933"/>
    <w:rsid w:val="00E868E2"/>
    <w:rsid w:val="00E90C30"/>
    <w:rsid w:val="00E95CF8"/>
    <w:rsid w:val="00EA2FF2"/>
    <w:rsid w:val="00EB2D2B"/>
    <w:rsid w:val="00EC18E0"/>
    <w:rsid w:val="00EC7C94"/>
    <w:rsid w:val="00ED4191"/>
    <w:rsid w:val="00ED4780"/>
    <w:rsid w:val="00ED4795"/>
    <w:rsid w:val="00EE6A13"/>
    <w:rsid w:val="00EF67B3"/>
    <w:rsid w:val="00EF6935"/>
    <w:rsid w:val="00EF706C"/>
    <w:rsid w:val="00F00B8B"/>
    <w:rsid w:val="00F03A98"/>
    <w:rsid w:val="00F04083"/>
    <w:rsid w:val="00F04A3D"/>
    <w:rsid w:val="00F06304"/>
    <w:rsid w:val="00F10C5E"/>
    <w:rsid w:val="00F24509"/>
    <w:rsid w:val="00F3759B"/>
    <w:rsid w:val="00F41423"/>
    <w:rsid w:val="00F504C7"/>
    <w:rsid w:val="00F51CFC"/>
    <w:rsid w:val="00F5778C"/>
    <w:rsid w:val="00F6545F"/>
    <w:rsid w:val="00F6555A"/>
    <w:rsid w:val="00F66F10"/>
    <w:rsid w:val="00F77ADD"/>
    <w:rsid w:val="00F823F7"/>
    <w:rsid w:val="00F93721"/>
    <w:rsid w:val="00F95B06"/>
    <w:rsid w:val="00FA3C3F"/>
    <w:rsid w:val="00FB5103"/>
    <w:rsid w:val="00FB6780"/>
    <w:rsid w:val="00FC651B"/>
    <w:rsid w:val="00FE1CAE"/>
    <w:rsid w:val="00FE1D00"/>
    <w:rsid w:val="00FF0B10"/>
    <w:rsid w:val="00FF428E"/>
    <w:rsid w:val="00FF43A4"/>
    <w:rsid w:val="00FF54EE"/>
    <w:rsid w:val="00FF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o:colormenu v:ext="edit" fillcolor="none [3212]"/>
    </o:shapedefaults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2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DAA"/>
  </w:style>
  <w:style w:type="paragraph" w:styleId="Footer">
    <w:name w:val="footer"/>
    <w:basedOn w:val="Normal"/>
    <w:link w:val="FooterChar"/>
    <w:uiPriority w:val="99"/>
    <w:semiHidden/>
    <w:unhideWhenUsed/>
    <w:rsid w:val="00BC0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DAA"/>
  </w:style>
  <w:style w:type="paragraph" w:styleId="ListParagraph">
    <w:name w:val="List Paragraph"/>
    <w:basedOn w:val="Normal"/>
    <w:uiPriority w:val="34"/>
    <w:qFormat/>
    <w:rsid w:val="007D4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6ED47-85C3-4237-872C-3F646553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21</Pages>
  <Words>4303</Words>
  <Characters>24530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sazgar.com</Company>
  <LinksUpToDate>false</LinksUpToDate>
  <CharactersWithSpaces>28776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amoozesh</cp:lastModifiedBy>
  <cp:revision>93</cp:revision>
  <cp:lastPrinted>2013-10-12T05:26:00Z</cp:lastPrinted>
  <dcterms:created xsi:type="dcterms:W3CDTF">2013-09-29T12:45:00Z</dcterms:created>
  <dcterms:modified xsi:type="dcterms:W3CDTF">2013-10-12T07:34:00Z</dcterms:modified>
</cp:coreProperties>
</file>