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برنامه نویسی در کلاس های چند پایه 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برای نوشتن برنامه کلاس های چند پایه اگر آموزشگاه 6 پایه نیست یعنی بیش از یک نفر آموزگار فعالیت دارد باید ترکیب پایه ها مشخص شود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الف) ترکیب پایه ها 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توصیه می شود پایه ها به هم نزدیک باشند . چون تدریس به شیوه گروهی را ممکن می سازد و بسیاری از مشکلات انضباطی کلاس رفع می گردد . اما گاهی تعداد دانش آموزان مانع از این کار می شود . برای مثال: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اگر دونفر آموزگار در یک مدرسه عشایری یا روستایی خدمت می کنند بهتر است که ترکیب به شکل زیر باشد: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اول ،  دوم  و  سوم .................. 1کلاس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سوم ، چهارم و پنجم............... 1 کلاس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اما اگر تعداد دانش آموزان به شرح زیر و تعداد آموزگاران 2 نفر باشد ترکیب کلاس متفاوت خواهد بود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اول = 10 نفر   دوم =  8 نفر   سوم =  7 نفر  چهارم =  5 نفر  پنجم = 8 نفر  ششم = 7 نفر در این صورت معلمان ممکن است با تکیه بر آمار تقسیم بندی زیر را معمول دارند .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اول ، دوم و چهارم = 23 نفر                      سوم ، پنجم و ششم = 22 نفر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ب) تعداد نیروی انسانی در آموزشگاه :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اگر در مثال بالا 3نفر نیرو فرض کنیم در این صورت ترکیب پایه ها ممکن است به شرح زیر باشد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مدیر آموزگار : پایه دوم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آموزگار اول : اول ، سوم و چهارم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آموزگار دوم : پنجم و ششم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ج) نبودن دانش آموز در بعضی از پایه ها :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بارها اتفاق می افتد که به دلیل ترک تحصیلی ، مردودی و ... در یک پایه دانش آموزی ثبت نام نمی کند . اگر در این مدرسه دو نفر معلم مشغول فعالیت آموزشی هستند در اینصورت یک کلاس به صورت دو پایه و یک کلاس به صورت 3 پایه تشکیل خواهد شد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د) عدم علاقه بعضی از معلمان برای تدریس در بعضی از پایه ها 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در هر حال ترکیب کلاس های چند پایه در یک آموزشگاه ممکن است زیاد باشد ، معلمی که در کلاس چند پایه تدریس می کند ممکن است کلاس وی ترکیبی از پایه های زیر باشد:</w:t>
      </w:r>
    </w:p>
    <w:tbl>
      <w:tblPr>
        <w:tblStyle w:val="TableGrid1"/>
        <w:bidiVisual/>
        <w:tblW w:w="0" w:type="auto"/>
        <w:tblInd w:w="142" w:type="dxa"/>
        <w:tblLook w:val="04A0" w:firstRow="1" w:lastRow="0" w:firstColumn="1" w:lastColumn="0" w:noHBand="0" w:noVBand="1"/>
      </w:tblPr>
      <w:tblGrid>
        <w:gridCol w:w="724"/>
        <w:gridCol w:w="413"/>
        <w:gridCol w:w="413"/>
        <w:gridCol w:w="413"/>
        <w:gridCol w:w="413"/>
        <w:gridCol w:w="413"/>
        <w:gridCol w:w="414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4"/>
        <w:gridCol w:w="414"/>
        <w:gridCol w:w="414"/>
        <w:gridCol w:w="414"/>
        <w:gridCol w:w="414"/>
        <w:gridCol w:w="938"/>
      </w:tblGrid>
      <w:tr w:rsidR="00D453F4" w:rsidRPr="00D453F4" w:rsidTr="009103BB"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کلاس دو پایه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15حالت ترکیب</w:t>
            </w:r>
          </w:p>
        </w:tc>
      </w:tr>
      <w:tr w:rsidR="00D453F4" w:rsidRPr="00D453F4" w:rsidTr="009103BB"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کلاس 3 پایه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2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2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2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20 حالت ترکیب</w:t>
            </w:r>
          </w:p>
        </w:tc>
      </w:tr>
      <w:tr w:rsidR="00D453F4" w:rsidRPr="00D453F4" w:rsidTr="009103BB"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کلاس چهار پایه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1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2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1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2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14حالت ترکیب</w:t>
            </w:r>
          </w:p>
        </w:tc>
      </w:tr>
      <w:tr w:rsidR="00D453F4" w:rsidRPr="00D453F4" w:rsidTr="009103BB"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کلاس پنج پایه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2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3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4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3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4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5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6حالت ترکیب</w:t>
            </w:r>
          </w:p>
        </w:tc>
      </w:tr>
      <w:tr w:rsidR="00D453F4" w:rsidRPr="00D453F4" w:rsidTr="009103BB"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کلاس شش پایه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فقط یک حالت ترکیب</w:t>
            </w:r>
          </w:p>
        </w:tc>
      </w:tr>
    </w:tbl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اعداد بیانگر پایه های زیر می باشد :</w:t>
      </w:r>
    </w:p>
    <w:p w:rsidR="00D453F4" w:rsidRPr="00D453F4" w:rsidRDefault="00D453F4" w:rsidP="00D453F4">
      <w:pPr>
        <w:numPr>
          <w:ilvl w:val="0"/>
          <w:numId w:val="15"/>
        </w:numPr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پایه اول 2- پایه دوم 3 </w:t>
      </w:r>
      <w:r w:rsidRPr="00D453F4">
        <w:rPr>
          <w:rFonts w:ascii="Times New Roman" w:eastAsia="Calibri" w:hAnsi="Times New Roman" w:cs="Times New Roman" w:hint="cs"/>
          <w:sz w:val="28"/>
          <w:szCs w:val="28"/>
          <w:rtl/>
          <w:lang w:bidi="ar-SA"/>
        </w:rPr>
        <w:t>–</w:t>
      </w: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پایه سوم 4 </w:t>
      </w:r>
      <w:r w:rsidRPr="00D453F4">
        <w:rPr>
          <w:rFonts w:ascii="Times New Roman" w:eastAsia="Calibri" w:hAnsi="Times New Roman" w:cs="Times New Roman" w:hint="cs"/>
          <w:sz w:val="28"/>
          <w:szCs w:val="28"/>
          <w:rtl/>
          <w:lang w:bidi="ar-SA"/>
        </w:rPr>
        <w:t>–</w:t>
      </w: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 پایه چهارم 5- پایه پنجم 6- پایه ششم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نکات لازم در برنامه نویسی برای کلاس های چند پایه :</w:t>
      </w:r>
    </w:p>
    <w:p w:rsidR="00D453F4" w:rsidRPr="00D453F4" w:rsidRDefault="00D453F4" w:rsidP="00D453F4">
      <w:pPr>
        <w:numPr>
          <w:ilvl w:val="0"/>
          <w:numId w:val="16"/>
        </w:numPr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ابتدا ساعات درسی همه پایه ها را استخراج کنید .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- حاصل جمع ساعات محور و ساعات خود آموخت مساوی با ساعات تدریس هفتگی مصوب خواهد بود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- برای مثال ماده درسی ریاضیات پایه پنجم ابتدایی را در نظر می گیریم 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کل کتاب 160صفحه می باشد که اگر به 30 هفته آموزشی تقسیم کنیم در هر هفته حدود 6 صفحه باید تدریس شود . برنامه مصوب وزارتخانه نیز برای ریاضیات پایه پنجم 4ساعت در هفته است . پس بدین ترتیب باید حداقل 2 و حداکثر 3 جلسه ریاضیات پنجم و در هر جلسه حداقل 2 و حداکثر 3 صفحه تدریس شود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البته ترکیب پایه هارا در نظر می گیریم . اگر کلاس 6پایه باشد 2ساعت تدیس در محور و2 ساعت در گروه خود آموخت (گروه فرعی ) قرار می گیرند تا فرصت برای سایر پایه ها نیز باشد . اگر کمتر از 5 پایه باشد از 4 ساعت ریاضیات 3 ساعت را در محور و 1 ساعت را در گروه فرعی قرار می دهیم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- سهولت یا  دشواری پایه هارا در محور قرار دادن آن در نظر بگیرید . برای مثال تدریس علوم سوم ابتدایی ، ریاضیات چهارم و علوم پنجم را در یک جلسه محور قرار دادن کار را دشوار می کند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- توالی محوریت را در پایه ها در نظر بگیرید . برای مثال یک پایه 3 جلسه پشت سر هم تدرس نداشته باشد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اگر شیوه تدریس شما گروهی باشد دروس مشابه پایه ها را کنار یکدیگر قرار دهید . به عنوان مثال تعلیمات دینی سوم ، چهارم و پنجم را در یک جلسه برنامه هفتگی طراحی کنید .</w:t>
      </w:r>
      <w:ins w:id="0" w:author="Aria TM" w:date="2013-10-04T09:49:00Z">
        <w:r w:rsidRPr="00D453F4">
          <w:rPr>
            <w:rFonts w:ascii="Calibri" w:eastAsia="Calibri" w:hAnsi="Calibri" w:cs="B Nazanin" w:hint="cs"/>
            <w:sz w:val="28"/>
            <w:szCs w:val="28"/>
            <w:rtl/>
            <w:lang w:bidi="ar-SA"/>
          </w:rPr>
          <w:t xml:space="preserve"> </w:t>
        </w:r>
      </w:ins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سعی کنید در هر ساعت بیش از یک کلاس را در محور قرار دهید که در این صورت با گذاشتن عددی در جلو آنها مشخص کنید به عنوان مثال : محور 1  محور 2  محور 3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- زمان تقریبی هر فعالیت را مشخص کنید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- اگر شیوه تدریس شما بر اساس روش محوری بوده و در هر جلسه بیش از 2 محور داشته باشید حداقل باید در طراحی تدریس 45 الی 50 دقیقه وقت منظور کنید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>- تغییر برنامه را از هر 2 ماه  ، بعد از کنترل بودجه بندی کتب  در دستور کار خود قرار دهید . و اگر لازم شد محور بودن یا فرعی بودن را بر اساس عملکرد گذشته و نیاز آینده تنظیم کنید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در صفحات بعد 2 نمونه برنامه هفتگی جهت آشنایی بیشتر معلمان عزیز تنظیم شده است . یک نمونه بر اساس روش محوری و یک نمونه نیز  بر اساس روش گروهی با فرض حداکثر پایه ها یعنی یک کلاس 6 پایه طراحی شده است .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ar-SA"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lang w:bidi="ar-SA"/>
        </w:rPr>
      </w:pPr>
      <w:r w:rsidRPr="00D453F4">
        <w:rPr>
          <w:rFonts w:ascii="Calibri" w:eastAsia="Calibri" w:hAnsi="Calibri" w:cs="B Nazanin" w:hint="cs"/>
          <w:sz w:val="28"/>
          <w:szCs w:val="28"/>
          <w:rtl/>
          <w:lang w:bidi="ar-SA"/>
        </w:rPr>
        <w:t xml:space="preserve">- البته معلمان عزیز می دانند که در تنظیم برنامه به شیوه گروهی تمام دروس در تمام ساعات ممکن نیست بلکه در واقع تلفیقی از یک برنامه محوری و گروهی است .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 xml:space="preserve">جدول ذیل بر اساس هشتصد و سی و چهارمین جلسه شورای عالی آموزش و پرورش مورخ 5/12/1389که طی نامه شماره 28663/120 مورخ 28/12/1389شورای عالی آموزش و پرورش تحت عنوان </w:t>
      </w:r>
      <w:r w:rsidRPr="00D453F4">
        <w:rPr>
          <w:rFonts w:ascii="Calibri" w:eastAsia="Calibri" w:hAnsi="Calibri" w:cs="Times New Roman" w:hint="cs"/>
          <w:sz w:val="28"/>
          <w:szCs w:val="28"/>
          <w:rtl/>
        </w:rPr>
        <w:t>&lt;&lt;ساماندهی زمان آموزش در دوره ابتدایی&gt;&gt; و همچنین راهنمای عمل مجموعه مستندات تحول بنیادین در آموزش و پرورش شماره 1 دیماه 1390وزارت آموزش و پرورش طراحی شده است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  <w:r w:rsidRPr="00D453F4">
        <w:rPr>
          <w:rFonts w:ascii="Calibri" w:eastAsia="Calibri" w:hAnsi="Calibri" w:cs="Times New Roman" w:hint="cs"/>
          <w:sz w:val="28"/>
          <w:szCs w:val="28"/>
          <w:rtl/>
        </w:rPr>
        <w:t>در بند 1ماده 2 مصوبه فوق آمده است: برنامه آموزشی و تربیتی هفتگی مدرسه در قالب25جلسه آموزشی برای کلیه پایه های تحصیلی منحصرأ در 5 روز اول هفته سازماندهی و اجرا شود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  <w:r w:rsidRPr="00D453F4">
        <w:rPr>
          <w:rFonts w:ascii="Calibri" w:eastAsia="Calibri" w:hAnsi="Calibri" w:cs="Times New Roman" w:hint="cs"/>
          <w:sz w:val="28"/>
          <w:szCs w:val="28"/>
          <w:rtl/>
        </w:rPr>
        <w:t xml:space="preserve">بر اساس بند 2 ماده 2مصوبه فوق زمان هر جلسه برای پایه های اول و دوم 45دقیقه و برای پایه های سوم و چهارم و پنجم 50 دقیقه تعیین شده است . و در بند 3 همان مصوبه برای پایه های اول و دوم بعد از هر جلسه آموزشی 20 دقیقه و برای پایه های سوم و چهارم و پنجم 15 دقیقه زمان استراحت  در نظر گرفته شود . برابر مصوبه هشتصد و پنجاه و دومین جلسه شورای عالی آموزش و پرورش مورخ 1/10/1390یک ساعت از ساعات درس قرآن پایه ششم به صورت تجمیعی برای تقویت رو خوانی ، روان خوانی و انس با قرآن اختصاص می یابد . 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Times New Roman"/>
          <w:sz w:val="28"/>
          <w:szCs w:val="28"/>
          <w:rtl/>
        </w:rPr>
      </w:pPr>
      <w:r w:rsidRPr="00D453F4">
        <w:rPr>
          <w:rFonts w:ascii="Calibri" w:eastAsia="Calibri" w:hAnsi="Calibri" w:cs="Times New Roman" w:hint="cs"/>
          <w:sz w:val="28"/>
          <w:szCs w:val="28"/>
          <w:rtl/>
        </w:rPr>
        <w:t>جدول مواد و ساعات تدریس هفتگی اول تا ششم ابتدایی:</w:t>
      </w:r>
    </w:p>
    <w:tbl>
      <w:tblPr>
        <w:tblStyle w:val="TableGrid1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1134"/>
        <w:gridCol w:w="709"/>
        <w:gridCol w:w="709"/>
        <w:gridCol w:w="708"/>
        <w:gridCol w:w="709"/>
        <w:gridCol w:w="851"/>
        <w:gridCol w:w="2268"/>
        <w:gridCol w:w="708"/>
      </w:tblGrid>
      <w:tr w:rsidR="00D453F4" w:rsidRPr="00D453F4" w:rsidTr="00D453F4">
        <w:tc>
          <w:tcPr>
            <w:tcW w:w="1985" w:type="dxa"/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جمع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کلاس ششم</w:t>
            </w:r>
          </w:p>
        </w:tc>
        <w:tc>
          <w:tcPr>
            <w:tcW w:w="709" w:type="dxa"/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کلاس پنجم</w:t>
            </w:r>
          </w:p>
        </w:tc>
        <w:tc>
          <w:tcPr>
            <w:tcW w:w="709" w:type="dxa"/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کلاس چهارم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کلاس سوم</w:t>
            </w:r>
          </w:p>
        </w:tc>
        <w:tc>
          <w:tcPr>
            <w:tcW w:w="709" w:type="dxa"/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کلاس دوم</w:t>
            </w:r>
          </w:p>
        </w:tc>
        <w:tc>
          <w:tcPr>
            <w:tcW w:w="851" w:type="dxa"/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کلاس اول</w:t>
            </w:r>
          </w:p>
        </w:tc>
        <w:tc>
          <w:tcPr>
            <w:tcW w:w="2268" w:type="dxa"/>
            <w:shd w:val="clear" w:color="auto" w:fill="FDE9D9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مواد درسی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</w:rPr>
            </w:pPr>
          </w:p>
          <w:p w:rsidR="00D453F4" w:rsidRPr="00D453F4" w:rsidRDefault="00D453F4" w:rsidP="00D453F4">
            <w:pPr>
              <w:tabs>
                <w:tab w:val="left" w:pos="1440"/>
              </w:tabs>
              <w:ind w:right="1451"/>
              <w:rPr>
                <w:rFonts w:ascii="Calibri" w:eastAsia="Calibri" w:hAnsi="Calibri" w:cs="B Nazanin"/>
                <w:sz w:val="20"/>
                <w:szCs w:val="20"/>
              </w:rPr>
            </w:pPr>
            <w:r w:rsidRPr="00D453F4">
              <w:rPr>
                <w:rFonts w:ascii="Calibri" w:eastAsia="Calibri" w:hAnsi="Calibri" w:cs="B Nazanin"/>
                <w:sz w:val="20"/>
                <w:szCs w:val="20"/>
              </w:rPr>
              <w:tab/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D453F4" w:rsidRPr="00D453F4" w:rsidTr="00D453F4">
        <w:tc>
          <w:tcPr>
            <w:tcW w:w="1985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قرآن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453F4" w:rsidRPr="00D453F4" w:rsidTr="00D453F4">
        <w:tc>
          <w:tcPr>
            <w:tcW w:w="1985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2 </w:t>
            </w:r>
            <w:r w:rsidRPr="00D453F4">
              <w:rPr>
                <w:rFonts w:ascii="Calibri" w:eastAsia="Calibri" w:hAnsi="Calibri" w:cs="B Nazanin" w:hint="cs"/>
                <w:b/>
                <w:bCs/>
                <w:sz w:val="12"/>
                <w:szCs w:val="12"/>
                <w:rtl/>
              </w:rPr>
              <w:t>تعلیمات دینی و اخلاق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تعلیمات دینی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D453F4" w:rsidRPr="00D453F4" w:rsidTr="00D453F4">
        <w:tc>
          <w:tcPr>
            <w:tcW w:w="1985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5 </w:t>
            </w:r>
            <w:r w:rsidRPr="00D453F4">
              <w:rPr>
                <w:rFonts w:ascii="Calibri" w:eastAsia="Calibri" w:hAnsi="Calibri" w:cs="B Nazanin" w:hint="cs"/>
                <w:b/>
                <w:bCs/>
                <w:sz w:val="12"/>
                <w:szCs w:val="12"/>
                <w:rtl/>
              </w:rPr>
              <w:t>زبان و ادبیات فارسی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انشا فارسی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D453F4" w:rsidRPr="00D453F4" w:rsidTr="00D453F4">
        <w:tc>
          <w:tcPr>
            <w:tcW w:w="1985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املا فارسی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D453F4" w:rsidRPr="00D453F4" w:rsidTr="00D453F4">
        <w:tc>
          <w:tcPr>
            <w:tcW w:w="1985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قرایت فارسی(خواندن و درک مطلب و دستور زبان فارسی)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D453F4" w:rsidRPr="00D453F4" w:rsidTr="00D453F4">
        <w:tc>
          <w:tcPr>
            <w:tcW w:w="1985" w:type="dxa"/>
            <w:vMerge w:val="restart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دروس مطالعات اجتماعی و هنر در پایه های چهارم و پنجم مجموعأ در هفته 4ساعت می باشد(یک هفته یک جلسه هنر و سه جلسه مطالعات و هفته دیگر 2 جلسه هنر و 2جلسه مطالعات)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  <w:r w:rsidRPr="00D453F4">
              <w:rPr>
                <w:rFonts w:ascii="Calibri" w:eastAsia="Calibri" w:hAnsi="Calibri" w:cs="B Nazanin" w:hint="cs"/>
                <w:b/>
                <w:bCs/>
                <w:sz w:val="10"/>
                <w:szCs w:val="10"/>
                <w:rtl/>
              </w:rPr>
              <w:t xml:space="preserve"> مطالعات اجتماعی و آداب زندگی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3یا 2 </w:t>
            </w:r>
          </w:p>
        </w:tc>
        <w:tc>
          <w:tcPr>
            <w:tcW w:w="709" w:type="dxa"/>
            <w:shd w:val="clear" w:color="auto" w:fill="D6E3BC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3یا 2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before="100" w:after="100"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مطالعات اجتماعی(تاریخ ، جغرافی و تعلیمات مدنی)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D453F4" w:rsidRPr="00D453F4" w:rsidTr="00D453F4">
        <w:trPr>
          <w:trHeight w:val="48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 هنر</w:t>
            </w:r>
          </w:p>
        </w:tc>
        <w:tc>
          <w:tcPr>
            <w:tcW w:w="709" w:type="dxa"/>
            <w:vMerge w:val="restart"/>
            <w:shd w:val="clear" w:color="auto" w:fill="E5B8B7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1یا2</w:t>
            </w:r>
          </w:p>
        </w:tc>
        <w:tc>
          <w:tcPr>
            <w:tcW w:w="709" w:type="dxa"/>
            <w:vMerge w:val="restart"/>
            <w:shd w:val="clear" w:color="auto" w:fill="D6E3BC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1یا2</w:t>
            </w:r>
          </w:p>
        </w:tc>
        <w:tc>
          <w:tcPr>
            <w:tcW w:w="708" w:type="dxa"/>
            <w:vMerge w:val="restart"/>
            <w:shd w:val="clear" w:color="auto" w:fill="B6DDE8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2یا1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1" w:type="dxa"/>
            <w:vMerge w:val="restart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68" w:type="dxa"/>
            <w:vMerge w:val="restart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هنر(نقاشی،خوش نویسی،کار دستی)</w:t>
            </w:r>
          </w:p>
        </w:tc>
        <w:tc>
          <w:tcPr>
            <w:tcW w:w="708" w:type="dxa"/>
            <w:vMerge w:val="restart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  <w:tr w:rsidR="00D453F4" w:rsidRPr="00D453F4" w:rsidTr="00D453F4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دروس علوم تجربی و بهداشت و هنر در پایه سوم  مجموعأ در هفته 4ساعت می باشد(یک هفته یک جلسه هنر و سه جلسه علوم و هفته دیگر 2 جلسه هنر و 2جلسه علوم)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shd w:val="clear" w:color="auto" w:fill="E5B8B7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shd w:val="clear" w:color="auto" w:fill="D6E3BC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shd w:val="clear" w:color="auto" w:fill="B6DDE8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453F4" w:rsidRPr="00D453F4" w:rsidTr="00D453F4">
        <w:tc>
          <w:tcPr>
            <w:tcW w:w="1985" w:type="dxa"/>
            <w:vMerge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علوم تجربی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08" w:type="dxa"/>
            <w:shd w:val="clear" w:color="auto" w:fill="B6DDE8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2یا3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علوم تجربی و بهداشت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D453F4" w:rsidRPr="00D453F4" w:rsidTr="00D453F4">
        <w:tc>
          <w:tcPr>
            <w:tcW w:w="1985" w:type="dxa"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 ریاضیات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ریاضی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</w:tr>
      <w:tr w:rsidR="00D453F4" w:rsidRPr="00D453F4" w:rsidTr="00D453F4">
        <w:trPr>
          <w:trHeight w:val="39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 سلامت و تربیت بدنی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ورزش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D453F4" w:rsidRPr="00D453F4" w:rsidTr="00D453F4">
        <w:trPr>
          <w:trHeight w:val="21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تفکر و پژوهش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D453F4" w:rsidRPr="00D453F4" w:rsidTr="00D453F4">
        <w:trPr>
          <w:trHeight w:val="330"/>
        </w:trPr>
        <w:tc>
          <w:tcPr>
            <w:tcW w:w="1985" w:type="dxa"/>
            <w:tcBorders>
              <w:top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کار و فناوری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D453F4" w:rsidRPr="00D453F4" w:rsidTr="00D453F4">
        <w:tc>
          <w:tcPr>
            <w:tcW w:w="1985" w:type="dxa"/>
          </w:tcPr>
          <w:p w:rsidR="00D453F4" w:rsidRPr="00D453F4" w:rsidRDefault="00D453F4" w:rsidP="00D453F4">
            <w:pPr>
              <w:tabs>
                <w:tab w:val="left" w:pos="184"/>
                <w:tab w:val="center" w:pos="369"/>
              </w:tabs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453F4" w:rsidRPr="00D453F4" w:rsidRDefault="00D453F4" w:rsidP="00D453F4">
            <w:pPr>
              <w:spacing w:line="360" w:lineRule="auto"/>
              <w:jc w:val="right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453F4" w:rsidRPr="00D453F4" w:rsidRDefault="00D453F4" w:rsidP="00D453F4">
            <w:pPr>
              <w:tabs>
                <w:tab w:val="left" w:pos="184"/>
                <w:tab w:val="center" w:pos="369"/>
              </w:tabs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ab/>
            </w:r>
            <w:r w:rsidRPr="00D453F4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ab/>
            </w: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51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2268" w:type="dxa"/>
          </w:tcPr>
          <w:p w:rsidR="00D453F4" w:rsidRPr="00D453F4" w:rsidRDefault="00D453F4" w:rsidP="00D453F4">
            <w:pPr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مجموع ساعات هفتگی</w:t>
            </w:r>
          </w:p>
        </w:tc>
        <w:tc>
          <w:tcPr>
            <w:tcW w:w="708" w:type="dxa"/>
            <w:shd w:val="clear" w:color="auto" w:fill="FDE9D9"/>
          </w:tcPr>
          <w:p w:rsidR="00D453F4" w:rsidRPr="00D453F4" w:rsidRDefault="00D453F4" w:rsidP="00D453F4">
            <w:pPr>
              <w:bidi w:val="0"/>
              <w:spacing w:line="36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جمع</w:t>
            </w:r>
          </w:p>
        </w:tc>
      </w:tr>
    </w:tbl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برنامه هفتگی کلاس شش پایه بر اساس شیوه محوری</w:t>
      </w:r>
    </w:p>
    <w:tbl>
      <w:tblPr>
        <w:tblStyle w:val="TableGrid1"/>
        <w:bidiVisual/>
        <w:tblW w:w="10798" w:type="dxa"/>
        <w:tblInd w:w="-302" w:type="dxa"/>
        <w:tblLook w:val="04A0" w:firstRow="1" w:lastRow="0" w:firstColumn="1" w:lastColumn="0" w:noHBand="0" w:noVBand="1"/>
      </w:tblPr>
      <w:tblGrid>
        <w:gridCol w:w="539"/>
        <w:gridCol w:w="644"/>
        <w:gridCol w:w="749"/>
        <w:gridCol w:w="668"/>
        <w:gridCol w:w="530"/>
        <w:gridCol w:w="749"/>
        <w:gridCol w:w="535"/>
        <w:gridCol w:w="530"/>
        <w:gridCol w:w="946"/>
        <w:gridCol w:w="500"/>
        <w:gridCol w:w="530"/>
        <w:gridCol w:w="749"/>
        <w:gridCol w:w="535"/>
        <w:gridCol w:w="530"/>
        <w:gridCol w:w="749"/>
        <w:gridCol w:w="535"/>
        <w:gridCol w:w="530"/>
        <w:gridCol w:w="250"/>
      </w:tblGrid>
      <w:tr w:rsidR="00D453F4" w:rsidRPr="00D453F4" w:rsidTr="009103BB">
        <w:trPr>
          <w:gridAfter w:val="1"/>
          <w:wAfter w:w="383" w:type="dxa"/>
          <w:trHeight w:val="442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D453F4" w:rsidRPr="00D453F4" w:rsidRDefault="00D453F4" w:rsidP="009103BB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sz w:val="16"/>
                <w:szCs w:val="16"/>
                <w:rtl/>
              </w:rPr>
              <w:t xml:space="preserve">       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</w:tcBorders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sz w:val="20"/>
                <w:szCs w:val="20"/>
                <w:rtl/>
              </w:rPr>
              <w:t>زنگ اول</w:t>
            </w:r>
          </w:p>
        </w:tc>
        <w:tc>
          <w:tcPr>
            <w:tcW w:w="1814" w:type="dxa"/>
            <w:gridSpan w:val="3"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sz w:val="20"/>
                <w:szCs w:val="20"/>
                <w:rtl/>
              </w:rPr>
              <w:t>زنگ دوم</w:t>
            </w:r>
          </w:p>
        </w:tc>
        <w:tc>
          <w:tcPr>
            <w:tcW w:w="1976" w:type="dxa"/>
            <w:gridSpan w:val="3"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sz w:val="20"/>
                <w:szCs w:val="20"/>
                <w:rtl/>
              </w:rPr>
              <w:t>زنگ سوم</w:t>
            </w:r>
          </w:p>
        </w:tc>
        <w:tc>
          <w:tcPr>
            <w:tcW w:w="1814" w:type="dxa"/>
            <w:gridSpan w:val="3"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sz w:val="20"/>
                <w:szCs w:val="20"/>
                <w:rtl/>
              </w:rPr>
              <w:t>زنگ چهارم</w:t>
            </w:r>
          </w:p>
        </w:tc>
        <w:tc>
          <w:tcPr>
            <w:tcW w:w="1814" w:type="dxa"/>
            <w:gridSpan w:val="3"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sz w:val="20"/>
                <w:szCs w:val="20"/>
                <w:rtl/>
              </w:rPr>
              <w:t>زنگ پنجم</w:t>
            </w:r>
          </w:p>
        </w:tc>
      </w:tr>
      <w:tr w:rsidR="00D453F4" w:rsidRPr="00D453F4" w:rsidTr="009103BB">
        <w:trPr>
          <w:gridAfter w:val="1"/>
          <w:wAfter w:w="383" w:type="dxa"/>
          <w:trHeight w:val="702"/>
        </w:trPr>
        <w:tc>
          <w:tcPr>
            <w:tcW w:w="539" w:type="dxa"/>
            <w:tcBorders>
              <w:top w:val="nil"/>
              <w:tr2bl w:val="single" w:sz="4" w:space="0" w:color="auto"/>
            </w:tcBorders>
            <w:shd w:val="clear" w:color="auto" w:fill="D6E3BC"/>
          </w:tcPr>
          <w:p w:rsidR="00D453F4" w:rsidRPr="00D453F4" w:rsidRDefault="00D453F4" w:rsidP="009103BB">
            <w:pPr>
              <w:rPr>
                <w:rFonts w:ascii="Calibri" w:eastAsia="Calibri" w:hAnsi="Calibri" w:cs="B Nazanin"/>
                <w:b/>
                <w:bCs/>
                <w:color w:val="BFBFBF"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color w:val="BFBFBF"/>
                <w:sz w:val="16"/>
                <w:szCs w:val="16"/>
                <w:rtl/>
              </w:rPr>
              <w:t xml:space="preserve">        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ایام  هفته</w:t>
            </w:r>
          </w:p>
        </w:tc>
        <w:tc>
          <w:tcPr>
            <w:tcW w:w="644" w:type="dxa"/>
            <w:tcBorders>
              <w:top w:val="single" w:sz="4" w:space="0" w:color="auto"/>
            </w:tcBorders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پایه</w:t>
            </w:r>
          </w:p>
        </w:tc>
        <w:tc>
          <w:tcPr>
            <w:tcW w:w="543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741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</w:t>
            </w:r>
          </w:p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 اداره</w:t>
            </w:r>
          </w:p>
        </w:tc>
        <w:tc>
          <w:tcPr>
            <w:tcW w:w="530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749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535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30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946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500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30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749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535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30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749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535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30" w:type="dxa"/>
            <w:shd w:val="clear" w:color="auto" w:fill="E5B8B7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ریاضی 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هنر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انشا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چهارم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پنجم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هنر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ششم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انشا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چهارم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دیکته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پنجم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انشا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؟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ششم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هنر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؟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قران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913" w:type="dxa"/>
            <w:gridSpan w:val="2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انشا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هنر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چهارم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دیکته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پنجم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دیکته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ششم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کار و فناوری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دیکته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انشا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چهارم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پنجم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انشا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ششم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تفکروپژوهش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چهار شنبه</w:t>
            </w: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هنر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دیکته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سوم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دیکته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چهارم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انشا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پنجم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ورزش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قرآن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دیکته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D453F4" w:rsidRPr="00D453F4" w:rsidTr="009103BB">
        <w:trPr>
          <w:gridAfter w:val="1"/>
          <w:wAfter w:w="383" w:type="dxa"/>
        </w:trPr>
        <w:tc>
          <w:tcPr>
            <w:tcW w:w="539" w:type="dxa"/>
            <w:vMerge/>
            <w:shd w:val="clear" w:color="auto" w:fill="D6E3BC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</w:tc>
        <w:tc>
          <w:tcPr>
            <w:tcW w:w="644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ششم</w:t>
            </w:r>
          </w:p>
        </w:tc>
        <w:tc>
          <w:tcPr>
            <w:tcW w:w="54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علوم</w:t>
            </w:r>
          </w:p>
        </w:tc>
        <w:tc>
          <w:tcPr>
            <w:tcW w:w="741" w:type="dxa"/>
          </w:tcPr>
          <w:p w:rsidR="00D453F4" w:rsidRPr="00D453F4" w:rsidRDefault="00D453F4" w:rsidP="00D453F4">
            <w:pPr>
              <w:bidi w:val="0"/>
              <w:rPr>
                <w:rFonts w:ascii="Calibri" w:eastAsia="Calibri" w:hAnsi="Calibri" w:cs="Arial"/>
                <w:b/>
                <w:bCs/>
                <w:sz w:val="18"/>
                <w:szCs w:val="18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ریاضی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946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50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دینی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49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فارسی</w:t>
            </w:r>
          </w:p>
        </w:tc>
        <w:tc>
          <w:tcPr>
            <w:tcW w:w="535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30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</w:tbl>
    <w:p w:rsid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</w:p>
    <w:p w:rsidR="009103BB" w:rsidRPr="00D453F4" w:rsidRDefault="009103BB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برنامه هفتگی کلاس شش پایه بر اساس شیوه گروهی:</w:t>
      </w:r>
    </w:p>
    <w:tbl>
      <w:tblPr>
        <w:tblStyle w:val="TableGrid1"/>
        <w:bidiVisual/>
        <w:tblW w:w="10916" w:type="dxa"/>
        <w:tblInd w:w="-302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709"/>
        <w:gridCol w:w="708"/>
        <w:gridCol w:w="567"/>
        <w:gridCol w:w="709"/>
        <w:gridCol w:w="709"/>
        <w:gridCol w:w="567"/>
        <w:gridCol w:w="709"/>
        <w:gridCol w:w="708"/>
        <w:gridCol w:w="567"/>
        <w:gridCol w:w="709"/>
        <w:gridCol w:w="709"/>
        <w:gridCol w:w="567"/>
        <w:gridCol w:w="709"/>
        <w:gridCol w:w="567"/>
        <w:gridCol w:w="567"/>
      </w:tblGrid>
      <w:tr w:rsidR="00D453F4" w:rsidRPr="009103BB" w:rsidTr="008A1F46">
        <w:trPr>
          <w:trHeight w:val="424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D453F4" w:rsidRPr="00D453F4" w:rsidRDefault="00D453F4" w:rsidP="009103BB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زنگ اول</w:t>
            </w:r>
          </w:p>
        </w:tc>
        <w:tc>
          <w:tcPr>
            <w:tcW w:w="1985" w:type="dxa"/>
            <w:gridSpan w:val="3"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زنگ دوم</w:t>
            </w:r>
          </w:p>
        </w:tc>
        <w:tc>
          <w:tcPr>
            <w:tcW w:w="1984" w:type="dxa"/>
            <w:gridSpan w:val="3"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زنگ سوم</w:t>
            </w:r>
          </w:p>
        </w:tc>
        <w:tc>
          <w:tcPr>
            <w:tcW w:w="1985" w:type="dxa"/>
            <w:gridSpan w:val="3"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زنگ چهارم</w:t>
            </w:r>
          </w:p>
        </w:tc>
        <w:tc>
          <w:tcPr>
            <w:tcW w:w="1843" w:type="dxa"/>
            <w:gridSpan w:val="3"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زنگ پنجم</w:t>
            </w:r>
          </w:p>
        </w:tc>
      </w:tr>
      <w:tr w:rsidR="00D453F4" w:rsidRPr="009103BB" w:rsidTr="008A1F46">
        <w:trPr>
          <w:trHeight w:val="937"/>
        </w:trPr>
        <w:tc>
          <w:tcPr>
            <w:tcW w:w="567" w:type="dxa"/>
            <w:tcBorders>
              <w:top w:val="nil"/>
              <w:tr2bl w:val="single" w:sz="4" w:space="0" w:color="auto"/>
            </w:tcBorders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color w:val="BFBFBF"/>
                <w:sz w:val="16"/>
                <w:szCs w:val="16"/>
                <w:rtl/>
              </w:rPr>
            </w:pPr>
          </w:p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ایام  هفته</w:t>
            </w:r>
          </w:p>
        </w:tc>
        <w:tc>
          <w:tcPr>
            <w:tcW w:w="568" w:type="dxa"/>
            <w:tcBorders>
              <w:top w:val="single" w:sz="4" w:space="0" w:color="auto"/>
            </w:tcBorders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708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</w:t>
            </w:r>
          </w:p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اداره</w:t>
            </w:r>
          </w:p>
        </w:tc>
        <w:tc>
          <w:tcPr>
            <w:tcW w:w="567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67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708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67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67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  <w:tc>
          <w:tcPr>
            <w:tcW w:w="709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567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شیوه اداره</w:t>
            </w:r>
          </w:p>
        </w:tc>
        <w:tc>
          <w:tcPr>
            <w:tcW w:w="567" w:type="dxa"/>
            <w:shd w:val="clear" w:color="auto" w:fill="E5B8B7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زمان به دقیقه</w:t>
            </w:r>
          </w:p>
        </w:tc>
      </w:tr>
      <w:tr w:rsidR="00D453F4" w:rsidRPr="009103BB" w:rsidTr="008A1F46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اول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قران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45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درتابلو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پنجم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ششم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اول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پنجم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</w:tr>
      <w:tr w:rsidR="00D453F4" w:rsidRPr="009103BB" w:rsidTr="008A1F46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ششم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اول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کروهی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تابلو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پنجم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</w:tr>
      <w:tr w:rsidR="00D453F4" w:rsidRPr="009103BB" w:rsidTr="008A1F46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ششم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کاروفناوری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اول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پنجم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</w:tr>
      <w:tr w:rsidR="00D453F4" w:rsidRPr="009103BB" w:rsidTr="008A1F46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ششم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15</w:t>
            </w:r>
          </w:p>
        </w:tc>
      </w:tr>
      <w:tr w:rsidR="00D453F4" w:rsidRPr="009103BB" w:rsidTr="008A1F46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/>
            <w:textDirection w:val="btLr"/>
          </w:tcPr>
          <w:p w:rsidR="00D453F4" w:rsidRPr="00D453F4" w:rsidRDefault="00D453F4" w:rsidP="00D453F4">
            <w:pPr>
              <w:ind w:right="113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 شنبه</w:t>
            </w: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اول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سوم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چهارم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 w:val="restart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هنر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پنجم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دیکته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bidi w:val="0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اجتماعی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708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ورزش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D453F4" w:rsidRPr="009103BB" w:rsidTr="008A1F46">
        <w:tc>
          <w:tcPr>
            <w:tcW w:w="567" w:type="dxa"/>
            <w:vMerge/>
            <w:shd w:val="clear" w:color="auto" w:fill="D6E3BC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ششم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تفکر و پژوهش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D453F4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دینی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ریاضی</w:t>
            </w:r>
          </w:p>
        </w:tc>
        <w:tc>
          <w:tcPr>
            <w:tcW w:w="708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فارسی</w:t>
            </w:r>
          </w:p>
        </w:tc>
        <w:tc>
          <w:tcPr>
            <w:tcW w:w="709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علوم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محوری</w:t>
            </w:r>
          </w:p>
        </w:tc>
        <w:tc>
          <w:tcPr>
            <w:tcW w:w="567" w:type="dxa"/>
          </w:tcPr>
          <w:p w:rsidR="00D453F4" w:rsidRPr="00D453F4" w:rsidRDefault="00D453F4" w:rsidP="00D453F4">
            <w:pPr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453F4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</w:tr>
    </w:tbl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4"/>
          <w:szCs w:val="24"/>
          <w:rtl/>
        </w:rPr>
      </w:pPr>
    </w:p>
    <w:p w:rsidR="008A1F46" w:rsidRDefault="008A1F46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</w:p>
    <w:p w:rsidR="008A1F46" w:rsidRDefault="008A1F46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در صفحه قبل برنامه هفتگی کلاس شش پایه به شیوه گروهی را مشاهده کردید البته باید توجه نمودکه: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الف)درتعدادی از پایه ها دروسی هست که در پایه های دیگر نیست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ب)ساعات اختصاص داده شده برای هر درس در هر پایه برابر ساعات کار مصوب هفتگی متفاوت است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 xml:space="preserve">ج) برنامه هفتگی در هر دو روش (محوری </w:t>
      </w:r>
      <w:r w:rsidRPr="00D453F4">
        <w:rPr>
          <w:rFonts w:ascii="Times New Roman" w:eastAsia="Calibri" w:hAnsi="Times New Roman" w:cs="Times New Roman" w:hint="cs"/>
          <w:sz w:val="28"/>
          <w:szCs w:val="28"/>
          <w:rtl/>
        </w:rPr>
        <w:t>–</w:t>
      </w:r>
      <w:r w:rsidRPr="00D453F4">
        <w:rPr>
          <w:rFonts w:ascii="Calibri" w:eastAsia="Calibri" w:hAnsi="Calibri" w:cs="B Nazanin" w:hint="cs"/>
          <w:sz w:val="28"/>
          <w:szCs w:val="28"/>
          <w:rtl/>
        </w:rPr>
        <w:t xml:space="preserve"> گروهی ) با فرض 6پایه و 5 روز فعالیت طراحی شده اند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د) حرف خ به معنای خود آموخت یا فرعی است 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در تنظیم هر دو برنامه به شکل زیر عمل شده است :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اگر معلمی در هر روز 5 جلسه و در هر جلسه 3 محور تدریس داشته باشد هر روز 15درس محور خواهد داشت که در 5 روز هفته 75 درس محور را در برنامه هفتگی خود  خواهد داشت.</w:t>
      </w:r>
    </w:p>
    <w:p w:rsidR="00D453F4" w:rsidRPr="00D453F4" w:rsidRDefault="00D453F4" w:rsidP="00D453F4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 w:rsidRPr="00D453F4">
        <w:rPr>
          <w:rFonts w:ascii="Calibri" w:eastAsia="Calibri" w:hAnsi="Calibri" w:cs="B Nazanin" w:hint="cs"/>
          <w:sz w:val="28"/>
          <w:szCs w:val="28"/>
          <w:rtl/>
        </w:rPr>
        <w:t>75ساعت بر اساس سهولت  و دشواری دروس به شکل زیر بین پایه ها تقسیم شده است .</w:t>
      </w:r>
    </w:p>
    <w:tbl>
      <w:tblPr>
        <w:tblStyle w:val="TableGrid1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484"/>
        <w:gridCol w:w="2408"/>
        <w:gridCol w:w="2408"/>
        <w:gridCol w:w="2410"/>
      </w:tblGrid>
      <w:tr w:rsidR="00D453F4" w:rsidRPr="00D453F4" w:rsidTr="00D453F4">
        <w:tc>
          <w:tcPr>
            <w:tcW w:w="2519" w:type="dxa"/>
            <w:tcBorders>
              <w:tr2bl w:val="single" w:sz="4" w:space="0" w:color="auto"/>
            </w:tcBorders>
            <w:shd w:val="clear" w:color="auto" w:fill="FDE9D9"/>
          </w:tcPr>
          <w:p w:rsidR="00D453F4" w:rsidRPr="00D453F4" w:rsidRDefault="00D453F4" w:rsidP="00D453F4">
            <w:pPr>
              <w:tabs>
                <w:tab w:val="center" w:pos="1133"/>
              </w:tabs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/>
                <w:sz w:val="28"/>
                <w:szCs w:val="28"/>
                <w:rtl/>
              </w:rPr>
              <w:tab/>
            </w: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ساعات</w:t>
            </w:r>
          </w:p>
          <w:p w:rsidR="00D453F4" w:rsidRPr="00D453F4" w:rsidRDefault="00D453F4" w:rsidP="00D453F4">
            <w:pPr>
              <w:tabs>
                <w:tab w:val="center" w:pos="1133"/>
              </w:tabs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پایه</w:t>
            </w:r>
          </w:p>
        </w:tc>
        <w:tc>
          <w:tcPr>
            <w:tcW w:w="2472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ساعات هفتگی مصوب</w:t>
            </w:r>
          </w:p>
        </w:tc>
        <w:tc>
          <w:tcPr>
            <w:tcW w:w="2472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ساعات محور در برنامه هفتگی</w:t>
            </w:r>
          </w:p>
        </w:tc>
        <w:tc>
          <w:tcPr>
            <w:tcW w:w="2473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ساعات خود آموخت در برنامه هفتگی</w:t>
            </w:r>
          </w:p>
        </w:tc>
      </w:tr>
      <w:tr w:rsidR="00D453F4" w:rsidRPr="00D453F4" w:rsidTr="00D453F4">
        <w:tc>
          <w:tcPr>
            <w:tcW w:w="2519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247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13</w:t>
            </w:r>
          </w:p>
        </w:tc>
      </w:tr>
      <w:tr w:rsidR="00D453F4" w:rsidRPr="00D453F4" w:rsidTr="00D453F4">
        <w:tc>
          <w:tcPr>
            <w:tcW w:w="2519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Arial"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247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13</w:t>
            </w:r>
          </w:p>
        </w:tc>
      </w:tr>
      <w:tr w:rsidR="00D453F4" w:rsidRPr="00D453F4" w:rsidTr="00D453F4">
        <w:tc>
          <w:tcPr>
            <w:tcW w:w="2519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Arial"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247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13</w:t>
            </w:r>
          </w:p>
        </w:tc>
      </w:tr>
      <w:tr w:rsidR="00D453F4" w:rsidRPr="00D453F4" w:rsidTr="00D453F4">
        <w:tc>
          <w:tcPr>
            <w:tcW w:w="2519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چهارم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Arial"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247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13</w:t>
            </w:r>
          </w:p>
        </w:tc>
      </w:tr>
      <w:tr w:rsidR="00D453F4" w:rsidRPr="00D453F4" w:rsidTr="00D453F4">
        <w:tc>
          <w:tcPr>
            <w:tcW w:w="2519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پنجم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Arial"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247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12</w:t>
            </w:r>
          </w:p>
        </w:tc>
      </w:tr>
      <w:tr w:rsidR="00D453F4" w:rsidRPr="00D453F4" w:rsidTr="00D453F4">
        <w:tc>
          <w:tcPr>
            <w:tcW w:w="2519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ششم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Arial"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247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11</w:t>
            </w:r>
          </w:p>
        </w:tc>
      </w:tr>
      <w:tr w:rsidR="00D453F4" w:rsidRPr="00D453F4" w:rsidTr="00D453F4">
        <w:tc>
          <w:tcPr>
            <w:tcW w:w="2519" w:type="dxa"/>
            <w:shd w:val="clear" w:color="auto" w:fill="FDE9D9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150</w:t>
            </w:r>
          </w:p>
        </w:tc>
        <w:tc>
          <w:tcPr>
            <w:tcW w:w="2472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75</w:t>
            </w:r>
          </w:p>
        </w:tc>
        <w:tc>
          <w:tcPr>
            <w:tcW w:w="2473" w:type="dxa"/>
          </w:tcPr>
          <w:p w:rsidR="00D453F4" w:rsidRPr="00D453F4" w:rsidRDefault="00D453F4" w:rsidP="00D453F4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D453F4">
              <w:rPr>
                <w:rFonts w:ascii="Calibri" w:eastAsia="Calibri" w:hAnsi="Calibri" w:cs="B Nazanin" w:hint="cs"/>
                <w:sz w:val="28"/>
                <w:szCs w:val="28"/>
                <w:rtl/>
              </w:rPr>
              <w:t>75</w:t>
            </w:r>
          </w:p>
        </w:tc>
      </w:tr>
    </w:tbl>
    <w:p w:rsidR="00A979A7" w:rsidRPr="00917CA1" w:rsidRDefault="00917CA1" w:rsidP="00917CA1">
      <w:pPr>
        <w:spacing w:after="200" w:line="276" w:lineRule="auto"/>
        <w:rPr>
          <w:rFonts w:ascii="Calibri" w:eastAsia="Calibri" w:hAnsi="Calibri" w:cs="B Nazanin"/>
          <w:sz w:val="28"/>
          <w:szCs w:val="28"/>
          <w:rtl/>
        </w:rPr>
      </w:pPr>
      <w:r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bookmarkStart w:id="1" w:name="_GoBack"/>
      <w:bookmarkEnd w:id="1"/>
    </w:p>
    <w:p w:rsidR="00A979A7" w:rsidRDefault="004B116B">
      <w:pPr>
        <w:rPr>
          <w:rtl/>
        </w:rPr>
      </w:pPr>
      <w:r>
        <w:rPr>
          <w:rFonts w:hint="cs"/>
          <w:rtl/>
        </w:rPr>
        <w:t>تعداد پایه های محور و خود آموخت در هر زنگ کلاس های چند پایه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A979A7" w:rsidTr="00917CA1">
        <w:tc>
          <w:tcPr>
            <w:tcW w:w="3356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تعداد پایه ها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تعداد پایه محور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تعداد پایه خود آموخت</w:t>
            </w:r>
          </w:p>
        </w:tc>
      </w:tr>
      <w:tr w:rsidR="00A979A7" w:rsidTr="00917CA1">
        <w:tc>
          <w:tcPr>
            <w:tcW w:w="3356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2 پایه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0</w:t>
            </w:r>
          </w:p>
        </w:tc>
      </w:tr>
      <w:tr w:rsidR="00A979A7" w:rsidTr="00917CA1">
        <w:tc>
          <w:tcPr>
            <w:tcW w:w="3356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3پایه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0</w:t>
            </w:r>
          </w:p>
        </w:tc>
      </w:tr>
      <w:tr w:rsidR="00A979A7" w:rsidTr="00917CA1">
        <w:tc>
          <w:tcPr>
            <w:tcW w:w="3356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4 پایه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979A7" w:rsidTr="00917CA1">
        <w:tc>
          <w:tcPr>
            <w:tcW w:w="3356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5 پایه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A979A7" w:rsidTr="00917CA1">
        <w:tc>
          <w:tcPr>
            <w:tcW w:w="3356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6 پایه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A979A7" w:rsidTr="00917CA1">
        <w:tc>
          <w:tcPr>
            <w:tcW w:w="3356" w:type="dxa"/>
          </w:tcPr>
          <w:p w:rsidR="00A979A7" w:rsidRDefault="00A979A7">
            <w:pPr>
              <w:rPr>
                <w:rtl/>
              </w:rPr>
            </w:pP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</w:p>
        </w:tc>
        <w:tc>
          <w:tcPr>
            <w:tcW w:w="3357" w:type="dxa"/>
          </w:tcPr>
          <w:p w:rsidR="00A979A7" w:rsidRDefault="00A979A7">
            <w:pPr>
              <w:rPr>
                <w:rtl/>
              </w:rPr>
            </w:pPr>
          </w:p>
        </w:tc>
      </w:tr>
    </w:tbl>
    <w:p w:rsidR="00917CA1" w:rsidRPr="00D453F4" w:rsidRDefault="00917CA1" w:rsidP="00917CA1">
      <w:pPr>
        <w:spacing w:after="200" w:line="276" w:lineRule="auto"/>
        <w:rPr>
          <w:rFonts w:ascii="Calibri" w:eastAsia="Calibri" w:hAnsi="Calibri" w:cs="B Nazanin"/>
          <w:rtl/>
        </w:rPr>
      </w:pPr>
      <w:r w:rsidRPr="00D453F4">
        <w:rPr>
          <w:rFonts w:ascii="Calibri" w:eastAsia="Calibri" w:hAnsi="Calibri" w:cs="B Nazanin"/>
        </w:rPr>
        <w:t xml:space="preserve">       </w:t>
      </w:r>
      <w:r w:rsidRPr="00D453F4">
        <w:rPr>
          <w:rFonts w:ascii="Calibri" w:eastAsia="Calibri" w:hAnsi="Calibri" w:cs="B Nazanin" w:hint="cs"/>
          <w:rtl/>
        </w:rPr>
        <w:t>تهیه و تنظیم : اسد ظاهر نسب معاون آموزشی اداره آموزش و پرورش عشایر فارس</w:t>
      </w:r>
    </w:p>
    <w:p w:rsidR="00917CA1" w:rsidRPr="00917CA1" w:rsidRDefault="00917CA1" w:rsidP="00917CA1">
      <w:pPr>
        <w:spacing w:after="200" w:line="276" w:lineRule="auto"/>
        <w:rPr>
          <w:rFonts w:ascii="Calibri" w:eastAsia="Calibri" w:hAnsi="Calibri" w:cs="Arial"/>
          <w:rtl/>
          <w:lang w:bidi="ar-SA"/>
        </w:rPr>
      </w:pPr>
      <w:r w:rsidRPr="00D453F4">
        <w:rPr>
          <w:rFonts w:ascii="Calibri" w:eastAsia="Calibri" w:hAnsi="Calibri" w:cs="B Nazanin" w:hint="cs"/>
          <w:sz w:val="18"/>
          <w:szCs w:val="18"/>
          <w:rtl/>
        </w:rPr>
        <w:t>منبع : شیوه اداره و تدریس در کلاس های چند پایه در نظام آموزشی3-3-6 تألیف صمد صمدیان</w:t>
      </w:r>
      <w:r w:rsidRPr="00D453F4">
        <w:rPr>
          <w:rFonts w:ascii="Calibri" w:eastAsia="Calibri" w:hAnsi="Calibri" w:cs="B Nazanin" w:hint="cs"/>
          <w:sz w:val="28"/>
          <w:szCs w:val="28"/>
          <w:rtl/>
        </w:rPr>
        <w:t xml:space="preserve">         </w:t>
      </w:r>
    </w:p>
    <w:p w:rsidR="00A979A7" w:rsidRDefault="00A979A7"/>
    <w:sectPr w:rsidR="00A979A7" w:rsidSect="009103BB">
      <w:pgSz w:w="12240" w:h="15840"/>
      <w:pgMar w:top="851" w:right="1080" w:bottom="1440" w:left="108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7CE9"/>
    <w:multiLevelType w:val="hybridMultilevel"/>
    <w:tmpl w:val="8A6613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10CC9"/>
    <w:multiLevelType w:val="hybridMultilevel"/>
    <w:tmpl w:val="28F6BE84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A21CF"/>
    <w:multiLevelType w:val="hybridMultilevel"/>
    <w:tmpl w:val="6862DD2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A6C73"/>
    <w:multiLevelType w:val="hybridMultilevel"/>
    <w:tmpl w:val="7FF2C7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773F5"/>
    <w:multiLevelType w:val="hybridMultilevel"/>
    <w:tmpl w:val="9CBC7E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B5E55"/>
    <w:multiLevelType w:val="hybridMultilevel"/>
    <w:tmpl w:val="4C2C8E14"/>
    <w:lvl w:ilvl="0" w:tplc="0409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E2614D4"/>
    <w:multiLevelType w:val="hybridMultilevel"/>
    <w:tmpl w:val="801AC5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62E2A"/>
    <w:multiLevelType w:val="hybridMultilevel"/>
    <w:tmpl w:val="CDD86796"/>
    <w:lvl w:ilvl="0" w:tplc="4B2082C8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F2DEA"/>
    <w:multiLevelType w:val="hybridMultilevel"/>
    <w:tmpl w:val="4516AD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B319F"/>
    <w:multiLevelType w:val="hybridMultilevel"/>
    <w:tmpl w:val="B156D956"/>
    <w:lvl w:ilvl="0" w:tplc="9B52230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4B6514"/>
    <w:multiLevelType w:val="hybridMultilevel"/>
    <w:tmpl w:val="EFDA0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3342DD"/>
    <w:multiLevelType w:val="hybridMultilevel"/>
    <w:tmpl w:val="1B4ED7CE"/>
    <w:lvl w:ilvl="0" w:tplc="78B4368A">
      <w:start w:val="1"/>
      <w:numFmt w:val="decimal"/>
      <w:lvlText w:val="%1)"/>
      <w:lvlJc w:val="left"/>
      <w:pPr>
        <w:ind w:left="720" w:hanging="360"/>
      </w:pPr>
      <w:rPr>
        <w:rFonts w:cs="B Nazan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64F31"/>
    <w:multiLevelType w:val="hybridMultilevel"/>
    <w:tmpl w:val="B4245F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D77976"/>
    <w:multiLevelType w:val="hybridMultilevel"/>
    <w:tmpl w:val="D0FE43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B72D0"/>
    <w:multiLevelType w:val="hybridMultilevel"/>
    <w:tmpl w:val="B224AA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8E27DA"/>
    <w:multiLevelType w:val="hybridMultilevel"/>
    <w:tmpl w:val="1B4ED7CE"/>
    <w:lvl w:ilvl="0" w:tplc="78B4368A">
      <w:start w:val="1"/>
      <w:numFmt w:val="decimal"/>
      <w:lvlText w:val="%1)"/>
      <w:lvlJc w:val="left"/>
      <w:pPr>
        <w:ind w:left="450" w:hanging="360"/>
      </w:pPr>
      <w:rPr>
        <w:rFonts w:cs="B Nazan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6">
    <w:nsid w:val="5CFA2D02"/>
    <w:multiLevelType w:val="hybridMultilevel"/>
    <w:tmpl w:val="B7B2B8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217426"/>
    <w:multiLevelType w:val="hybridMultilevel"/>
    <w:tmpl w:val="40068D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44C3B"/>
    <w:multiLevelType w:val="hybridMultilevel"/>
    <w:tmpl w:val="606A2A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92174"/>
    <w:multiLevelType w:val="hybridMultilevel"/>
    <w:tmpl w:val="D60C02E8"/>
    <w:lvl w:ilvl="0" w:tplc="F9CEDD4A">
      <w:start w:val="1"/>
      <w:numFmt w:val="decimal"/>
      <w:lvlText w:val="%1)"/>
      <w:lvlJc w:val="left"/>
      <w:pPr>
        <w:ind w:left="36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7"/>
  </w:num>
  <w:num w:numId="2">
    <w:abstractNumId w:val="3"/>
  </w:num>
  <w:num w:numId="3">
    <w:abstractNumId w:val="1"/>
  </w:num>
  <w:num w:numId="4">
    <w:abstractNumId w:val="8"/>
  </w:num>
  <w:num w:numId="5">
    <w:abstractNumId w:val="14"/>
  </w:num>
  <w:num w:numId="6">
    <w:abstractNumId w:val="10"/>
  </w:num>
  <w:num w:numId="7">
    <w:abstractNumId w:val="12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1"/>
  </w:num>
  <w:num w:numId="13">
    <w:abstractNumId w:val="0"/>
  </w:num>
  <w:num w:numId="14">
    <w:abstractNumId w:val="5"/>
  </w:num>
  <w:num w:numId="15">
    <w:abstractNumId w:val="9"/>
  </w:num>
  <w:num w:numId="16">
    <w:abstractNumId w:val="19"/>
  </w:num>
  <w:num w:numId="17">
    <w:abstractNumId w:val="16"/>
  </w:num>
  <w:num w:numId="18">
    <w:abstractNumId w:val="13"/>
  </w:num>
  <w:num w:numId="19">
    <w:abstractNumId w:val="18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F4"/>
    <w:rsid w:val="004B116B"/>
    <w:rsid w:val="008A1F46"/>
    <w:rsid w:val="009103BB"/>
    <w:rsid w:val="00917CA1"/>
    <w:rsid w:val="00984C5D"/>
    <w:rsid w:val="00A979A7"/>
    <w:rsid w:val="00D453F4"/>
    <w:rsid w:val="00FC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12749D-93FD-4CC3-9C83-D2CB96FE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453F4"/>
  </w:style>
  <w:style w:type="table" w:customStyle="1" w:styleId="TableGrid1">
    <w:name w:val="Table Grid1"/>
    <w:basedOn w:val="TableNormal"/>
    <w:next w:val="TableGrid"/>
    <w:uiPriority w:val="59"/>
    <w:rsid w:val="00D453F4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453F4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453F4"/>
    <w:rPr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D453F4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453F4"/>
    <w:rPr>
      <w:lang w:bidi="ar-SA"/>
    </w:rPr>
  </w:style>
  <w:style w:type="paragraph" w:styleId="ListParagraph">
    <w:name w:val="List Paragraph"/>
    <w:basedOn w:val="Normal"/>
    <w:uiPriority w:val="34"/>
    <w:qFormat/>
    <w:rsid w:val="00D453F4"/>
    <w:pPr>
      <w:bidi w:val="0"/>
      <w:spacing w:after="200" w:line="276" w:lineRule="auto"/>
      <w:ind w:left="720"/>
      <w:contextualSpacing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3F4"/>
    <w:pPr>
      <w:bidi w:val="0"/>
      <w:spacing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3F4"/>
    <w:rPr>
      <w:rFonts w:ascii="Tahoma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39"/>
    <w:rsid w:val="00D45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4</cp:revision>
  <dcterms:created xsi:type="dcterms:W3CDTF">2016-01-02T18:36:00Z</dcterms:created>
  <dcterms:modified xsi:type="dcterms:W3CDTF">2016-01-02T19:41:00Z</dcterms:modified>
</cp:coreProperties>
</file>